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footnotes.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ubtitle"/>
        <w:spacing w:before="120" w:after="120"/>
        <w:rPr>
          <w:sz w:val="24"/>
        </w:rPr>
      </w:pPr>
      <w:r>
        <w:rPr>
          <w:sz w:val="24"/>
        </w:rPr>
        <w:t>DEO A TENDERSKOG DOSIJEA:</w:t>
      </w:r>
    </w:p>
    <w:p>
      <w:pPr>
        <w:pStyle w:val="Subtitle"/>
        <w:spacing w:before="120" w:after="120"/>
        <w:rPr>
          <w:sz w:val="24"/>
        </w:rPr>
      </w:pPr>
      <w:r>
        <w:rPr>
          <w:sz w:val="24"/>
        </w:rPr>
        <w:t>UPUTSTVO ZA PONUĐAČE ZA DODELU UGOVORA O NABAVCI GRAĐEVINSKOG MATERIJALA</w:t>
      </w:r>
    </w:p>
    <w:p>
      <w:pPr>
        <w:pStyle w:val="Subtitle"/>
        <w:spacing w:before="120" w:after="120"/>
        <w:rPr/>
      </w:pPr>
      <w:r>
        <w:rPr>
          <w:sz w:val="24"/>
        </w:rPr>
        <w:t xml:space="preserve">BROJ PUBLIKACIJE: </w:t>
      </w:r>
      <w:r>
        <w:rPr>
          <w:sz w:val="24"/>
          <w:lang w:val="sr-Latn-RS"/>
        </w:rPr>
        <w:t>RHP-W4-01-404-87/2016</w:t>
      </w:r>
    </w:p>
    <w:p>
      <w:pPr>
        <w:pStyle w:val="Subtitle"/>
        <w:spacing w:before="120" w:after="120"/>
        <w:rPr>
          <w:b w:val="false"/>
          <w:b w:val="false"/>
          <w:i/>
          <w:i/>
          <w:sz w:val="24"/>
        </w:rPr>
      </w:pPr>
      <w:r>
        <w:rPr>
          <w:b w:val="false"/>
          <w:i/>
          <w:sz w:val="24"/>
        </w:rPr>
      </w:r>
    </w:p>
    <w:p>
      <w:pPr>
        <w:pStyle w:val="Subtitle"/>
        <w:spacing w:before="120" w:after="120"/>
        <w:jc w:val="both"/>
        <w:rPr>
          <w:b w:val="false"/>
          <w:b w:val="false"/>
          <w:sz w:val="24"/>
        </w:rPr>
      </w:pPr>
      <w:r>
        <w:rPr>
          <w:b w:val="false"/>
          <w:sz w:val="24"/>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ponudа može biti odbijenа. Bilo kаkve rezerve i odstupanja u ponudi u odnosu nа tenderski dosije nisu prihvаtljive i to može biti rаzlog zа аutomаtsko odbijаnje ponude bez dаljeg rаzmаtrаnjа.  </w:t>
      </w:r>
    </w:p>
    <w:p>
      <w:pPr>
        <w:pStyle w:val="Subtitle"/>
        <w:spacing w:before="120" w:after="120"/>
        <w:jc w:val="both"/>
        <w:rPr>
          <w:b w:val="false"/>
          <w:b w:val="false"/>
          <w:sz w:val="24"/>
        </w:rPr>
      </w:pPr>
      <w:r>
        <w:rPr>
          <w:b w:val="false"/>
          <w:sz w:val="24"/>
        </w:rPr>
        <w:t xml:space="preserve">Ovim uputstvom utvrđuju se pravila podnošenja ponuda, izbora i realizacije ugovora koji se finansiraju u okviru Regionalnog stambenog programa. </w:t>
      </w:r>
    </w:p>
    <w:p>
      <w:pPr>
        <w:pStyle w:val="Subtitle"/>
        <w:spacing w:before="120" w:after="120"/>
        <w:jc w:val="both"/>
        <w:rPr>
          <w:b w:val="false"/>
          <w:b w:val="false"/>
          <w:sz w:val="24"/>
        </w:rPr>
      </w:pPr>
      <w:r>
        <w:rPr>
          <w:b w:val="false"/>
          <w:sz w:val="24"/>
        </w:rPr>
      </w:r>
    </w:p>
    <w:p>
      <w:pPr>
        <w:pStyle w:val="Normal"/>
        <w:keepNext/>
        <w:numPr>
          <w:ilvl w:val="0"/>
          <w:numId w:val="3"/>
        </w:numPr>
        <w:spacing w:before="120" w:after="120"/>
        <w:jc w:val="both"/>
        <w:rPr>
          <w:b/>
          <w:b/>
        </w:rPr>
      </w:pPr>
      <w:r>
        <w:rPr>
          <w:b/>
          <w:lang w:val="en-GB"/>
        </w:rPr>
        <w:t>Dobra</w:t>
      </w:r>
      <w:r>
        <w:rPr>
          <w:b/>
        </w:rPr>
        <w:t xml:space="preserve"> koje se nabavljaju</w:t>
      </w:r>
      <w:r>
        <w:rPr>
          <w:b/>
          <w:lang w:val="sr-Latn-CS"/>
        </w:rPr>
        <w:t xml:space="preserve"> i procenjena vrednost predmeta nabavke </w:t>
      </w:r>
    </w:p>
    <w:p>
      <w:pPr>
        <w:pStyle w:val="ListParagraph"/>
        <w:numPr>
          <w:ilvl w:val="1"/>
          <w:numId w:val="9"/>
        </w:numPr>
        <w:spacing w:before="120" w:after="120"/>
        <w:ind w:left="420" w:hanging="420"/>
        <w:jc w:val="both"/>
        <w:rPr>
          <w:lang w:val="en-GB"/>
        </w:rPr>
      </w:pPr>
      <w:r>
        <w:rPr>
          <w:lang w:val="en-GB"/>
        </w:rPr>
        <w:t xml:space="preserve"> </w:t>
      </w:r>
      <w:r>
        <w:rPr>
          <w:lang w:val="en-GB"/>
        </w:rPr>
        <w:t>Dobra i prateće usluge koje su Naručiocu potrebne opisane su u Tehničkim specifikacijama, Opštim tehničkim uslovima i Projektnom zadatku, koji se nalazi u delu C ovog tenderskog dosijea.</w:t>
      </w:r>
    </w:p>
    <w:p>
      <w:pPr>
        <w:pStyle w:val="ListParagraph"/>
        <w:numPr>
          <w:ilvl w:val="1"/>
          <w:numId w:val="9"/>
        </w:numPr>
        <w:spacing w:before="120" w:after="120"/>
        <w:ind w:left="420" w:hanging="420"/>
        <w:jc w:val="both"/>
        <w:rPr>
          <w:lang w:val="en-GB"/>
        </w:rPr>
      </w:pPr>
      <w:r>
        <w:rPr/>
        <w:t>Dobra moraju da u potpunosti odgovaraju tehničkim specifikacijama definisanim u tenderskom dosijeu i da su u potpunoj saglasnosti sa svim crtežima, količinama, modelima, uzorcima, dimenzijama i ostalim instrukcijama naručioca iz predmetnog tenderskog dosijea i njegovim aneksima.</w:t>
      </w:r>
    </w:p>
    <w:p>
      <w:pPr>
        <w:pStyle w:val="ListParagraph"/>
        <w:numPr>
          <w:ilvl w:val="1"/>
          <w:numId w:val="9"/>
        </w:numPr>
        <w:spacing w:before="120" w:after="120"/>
        <w:ind w:left="420" w:hanging="420"/>
        <w:jc w:val="both"/>
        <w:rPr/>
      </w:pPr>
      <w:r>
        <w:rPr>
          <w:lang w:val="sr-Latn-CS"/>
        </w:rPr>
        <w:t xml:space="preserve">Procenjena vrednost nabavke </w:t>
      </w:r>
      <w:r>
        <w:rPr>
          <w:b/>
          <w:lang w:val="sr-Latn-CS"/>
        </w:rPr>
        <w:t xml:space="preserve">iznosi </w:t>
      </w:r>
      <w:r>
        <w:rPr>
          <w:b/>
          <w:lang w:val="sr-Latn-RS"/>
        </w:rPr>
        <w:t>18.515.643,13</w:t>
      </w:r>
      <w:r>
        <w:rPr>
          <w:b/>
          <w:lang w:val="sr-Latn-CS"/>
        </w:rPr>
        <w:t xml:space="preserve"> RSD bez PDV-a.</w:t>
      </w:r>
      <w:r>
        <w:rPr>
          <w:lang w:val="sr-Latn-CS"/>
        </w:rPr>
        <w:t xml:space="preserve"> </w:t>
      </w:r>
    </w:p>
    <w:p>
      <w:pPr>
        <w:pStyle w:val="ListParagraph"/>
        <w:spacing w:before="120" w:after="120"/>
        <w:ind w:left="420" w:hanging="0"/>
        <w:jc w:val="both"/>
        <w:rPr>
          <w:lang w:val="sr-Latn-CS"/>
        </w:rPr>
      </w:pPr>
      <w:r>
        <w:rPr>
          <w:lang w:val="sr-Latn-CS"/>
        </w:rPr>
      </w:r>
    </w:p>
    <w:p>
      <w:pPr>
        <w:pStyle w:val="Normal"/>
        <w:keepNext/>
        <w:numPr>
          <w:ilvl w:val="0"/>
          <w:numId w:val="9"/>
        </w:numPr>
        <w:spacing w:before="120" w:after="120"/>
        <w:jc w:val="both"/>
        <w:rPr>
          <w:b/>
          <w:b/>
        </w:rPr>
      </w:pPr>
      <w:r>
        <mc:AlternateContent>
          <mc:Choice Requires="wps">
            <w:drawing>
              <wp:anchor behindDoc="0" distT="0" distB="0" distL="114300" distR="114300" simplePos="0" locked="0" layoutInCell="1" allowOverlap="1" relativeHeight="2" wp14:anchorId="0A0D76B9">
                <wp:simplePos x="0" y="0"/>
                <wp:positionH relativeFrom="page">
                  <wp:posOffset>1074420</wp:posOffset>
                </wp:positionH>
                <wp:positionV relativeFrom="paragraph">
                  <wp:posOffset>350520</wp:posOffset>
                </wp:positionV>
                <wp:extent cx="5708650" cy="2896870"/>
                <wp:effectExtent l="0" t="0" r="0" b="0"/>
                <wp:wrapSquare wrapText="bothSides"/>
                <wp:docPr id="1" name="Frame1"/>
                <a:graphic xmlns:a="http://schemas.openxmlformats.org/drawingml/2006/main">
                  <a:graphicData uri="http://schemas.microsoft.com/office/word/2010/wordprocessingShape">
                    <wps:wsp>
                      <wps:cNvSpPr/>
                      <wps:spPr>
                        <a:xfrm>
                          <a:off x="0" y="0"/>
                          <a:ext cx="5708160" cy="2896200"/>
                        </a:xfrm>
                        <a:prstGeom prst="rect">
                          <a:avLst/>
                        </a:prstGeom>
                        <a:noFill/>
                        <a:ln>
                          <a:noFill/>
                        </a:ln>
                      </wps:spPr>
                      <wps:style>
                        <a:lnRef idx="0"/>
                        <a:fillRef idx="0"/>
                        <a:effectRef idx="0"/>
                        <a:fontRef idx="minor"/>
                      </wps:style>
                      <wps:txbx>
                        <w:txbxContent>
                          <w:tbl>
                            <w:tblPr>
                              <w:tblW w:w="8364" w:type="dxa"/>
                              <w:jc w:val="left"/>
                              <w:tblInd w:w="98" w:type="dxa"/>
                              <w:tblBorders>
                                <w:top w:val="single" w:sz="4" w:space="0" w:color="00000A"/>
                                <w:left w:val="single" w:sz="4" w:space="0" w:color="00000A"/>
                                <w:right w:val="single" w:sz="4" w:space="0" w:color="00000A"/>
                                <w:insideV w:val="single" w:sz="4" w:space="0" w:color="00000A"/>
                              </w:tblBorders>
                              <w:tblCellMar>
                                <w:top w:w="0" w:type="dxa"/>
                                <w:left w:w="93" w:type="dxa"/>
                                <w:bottom w:w="0" w:type="dxa"/>
                                <w:right w:w="108" w:type="dxa"/>
                              </w:tblCellMar>
                              <w:tblLook w:firstRow="0" w:noVBand="0" w:lastRow="0" w:firstColumn="0" w:lastColumn="0" w:noHBand="0" w:val="0000"/>
                            </w:tblPr>
                            <w:tblGrid>
                              <w:gridCol w:w="4428"/>
                              <w:gridCol w:w="2235"/>
                              <w:gridCol w:w="1701"/>
                            </w:tblGrid>
                            <w:tr>
                              <w:trPr/>
                              <w:tc>
                                <w:tcPr>
                                  <w:tcW w:w="4428" w:type="dxa"/>
                                  <w:tcBorders>
                                    <w:top w:val="single" w:sz="4" w:space="0" w:color="00000A"/>
                                    <w:left w:val="single" w:sz="4" w:space="0" w:color="00000A"/>
                                    <w:right w:val="single" w:sz="4" w:space="0" w:color="00000A"/>
                                    <w:insideV w:val="single" w:sz="4" w:space="0" w:color="00000A"/>
                                  </w:tcBorders>
                                  <w:shd w:color="auto" w:fill="auto" w:val="clear"/>
                                  <w:tcMar>
                                    <w:left w:w="93" w:type="dxa"/>
                                  </w:tcMar>
                                </w:tcPr>
                                <w:p>
                                  <w:pPr>
                                    <w:pStyle w:val="FrameContents"/>
                                    <w:spacing w:before="120" w:after="120"/>
                                    <w:rPr/>
                                  </w:pPr>
                                  <w:bookmarkStart w:id="0" w:name="__UnoMark__1126_1905195257"/>
                                  <w:bookmarkStart w:id="1" w:name="__UnoMark__1126_1905195257"/>
                                  <w:bookmarkEnd w:id="1"/>
                                  <w:r>
                                    <w:rPr/>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pPr>
                                  <w:bookmarkStart w:id="2" w:name="__UnoMark__1127_1905195257"/>
                                  <w:bookmarkStart w:id="3" w:name="__UnoMark__1128_1905195257"/>
                                  <w:bookmarkEnd w:id="2"/>
                                  <w:bookmarkEnd w:id="3"/>
                                  <w:r>
                                    <w:rPr>
                                      <w:b/>
                                    </w:rPr>
                                    <w:t>DATUM</w:t>
                                  </w:r>
                                </w:p>
                              </w:tc>
                              <w:tc>
                                <w:tcPr>
                                  <w:tcW w:w="1701" w:type="dxa"/>
                                  <w:tcBorders>
                                    <w:top w:val="single" w:sz="4" w:space="0" w:color="00000A"/>
                                    <w:left w:val="single" w:sz="4" w:space="0" w:color="00000A"/>
                                    <w:right w:val="single" w:sz="4" w:space="0" w:color="00000A"/>
                                    <w:insideV w:val="single" w:sz="4" w:space="0" w:color="00000A"/>
                                  </w:tcBorders>
                                  <w:shd w:color="auto" w:fill="FFFFFF" w:val="pct10"/>
                                  <w:tcMar>
                                    <w:left w:w="93" w:type="dxa"/>
                                  </w:tcMar>
                                </w:tcPr>
                                <w:p>
                                  <w:pPr>
                                    <w:pStyle w:val="FrameContents"/>
                                    <w:spacing w:before="120" w:after="120"/>
                                    <w:jc w:val="center"/>
                                    <w:rPr/>
                                  </w:pPr>
                                  <w:bookmarkStart w:id="4" w:name="__UnoMark__1129_1905195257"/>
                                  <w:bookmarkStart w:id="5" w:name="__UnoMark__1130_1905195257"/>
                                  <w:bookmarkEnd w:id="4"/>
                                  <w:bookmarkEnd w:id="5"/>
                                  <w:r>
                                    <w:rPr>
                                      <w:b/>
                                    </w:rPr>
                                    <w:t>VREME*</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pPr>
                                  <w:bookmarkStart w:id="6" w:name="__UnoMark__1131_1905195257"/>
                                  <w:bookmarkStart w:id="7" w:name="__UnoMark__1132_1905195257"/>
                                  <w:bookmarkEnd w:id="6"/>
                                  <w:bookmarkEnd w:id="7"/>
                                  <w:r>
                                    <w:rPr>
                                      <w:b/>
                                    </w:rPr>
                                    <w:t>Rok za traženje dodatnih objašnjenja od Naručioca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8" w:name="__UnoMark__1134_1905195257"/>
                                  <w:bookmarkEnd w:id="8"/>
                                  <w:r>
                                    <w:rPr>
                                      <w:lang w:val="sr-Latn-RS"/>
                                    </w:rPr>
                                    <w:t>15.12.2016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9" w:name="__UnoMark__1135_1905195257"/>
                                  <w:bookmarkStart w:id="10" w:name="__UnoMark__1136_1905195257"/>
                                  <w:bookmarkEnd w:id="9"/>
                                  <w:bookmarkEnd w:id="10"/>
                                  <w:r>
                                    <w:rPr>
                                      <w:b/>
                                      <w:lang w:val="sr-Latn-CS"/>
                                    </w:rPr>
                                    <w:t>-</w:t>
                                  </w:r>
                                </w:p>
                              </w:tc>
                            </w:tr>
                            <w:tr>
                              <w:trPr>
                                <w:trHeight w:val="467" w:hRule="atLeast"/>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pPr>
                                  <w:bookmarkStart w:id="11" w:name="__UnoMark__1137_1905195257"/>
                                  <w:bookmarkStart w:id="12" w:name="__UnoMark__1138_1905195257"/>
                                  <w:bookmarkEnd w:id="11"/>
                                  <w:bookmarkEnd w:id="12"/>
                                  <w:r>
                                    <w:rPr>
                                      <w:b/>
                                    </w:rPr>
                                    <w:t xml:space="preserve">Poslednji dan na koji Naručilac pruža dodatne informacije </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lang w:val="sr-Latn-RS"/>
                                    </w:rPr>
                                  </w:pPr>
                                  <w:bookmarkStart w:id="13" w:name="__UnoMark__1140_1905195257"/>
                                  <w:bookmarkEnd w:id="13"/>
                                  <w:r>
                                    <w:rPr>
                                      <w:lang w:val="sr-Latn-RS"/>
                                    </w:rPr>
                                    <w:t>16.12.2016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14" w:name="__UnoMark__1141_1905195257"/>
                                  <w:bookmarkStart w:id="15" w:name="__UnoMark__1142_1905195257"/>
                                  <w:bookmarkEnd w:id="14"/>
                                  <w:bookmarkEnd w:id="15"/>
                                  <w:r>
                                    <w:rPr>
                                      <w:b/>
                                      <w:lang w:val="sr-Latn-CS"/>
                                    </w:rPr>
                                    <w:t>-</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pPr>
                                  <w:bookmarkStart w:id="16" w:name="__UnoMark__1143_1905195257"/>
                                  <w:bookmarkStart w:id="17" w:name="__UnoMark__1144_1905195257"/>
                                  <w:bookmarkEnd w:id="16"/>
                                  <w:bookmarkEnd w:id="17"/>
                                  <w:r>
                                    <w:rPr>
                                      <w:b/>
                                    </w:rPr>
                                    <w:t>Rok za podnošenje ponuda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18" w:name="__UnoMark__1146_1905195257"/>
                                  <w:bookmarkEnd w:id="18"/>
                                  <w:r>
                                    <w:rPr>
                                      <w:lang w:val="sr-Latn-RS"/>
                                    </w:rPr>
                                    <w:t>26.12.2016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19" w:name="__UnoMark__1147_1905195257"/>
                                  <w:bookmarkStart w:id="20" w:name="__UnoMark__1148_1905195257"/>
                                  <w:bookmarkEnd w:id="19"/>
                                  <w:bookmarkEnd w:id="20"/>
                                  <w:r>
                                    <w:rPr>
                                      <w:lang w:val="sr-Latn-CS"/>
                                    </w:rPr>
                                    <w:t xml:space="preserve">12:00 časova </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pPr>
                                  <w:bookmarkStart w:id="21" w:name="__UnoMark__1149_1905195257"/>
                                  <w:bookmarkStart w:id="22" w:name="__UnoMark__1150_1905195257"/>
                                  <w:bookmarkEnd w:id="21"/>
                                  <w:bookmarkEnd w:id="22"/>
                                  <w:r>
                                    <w:rPr>
                                      <w:b/>
                                    </w:rPr>
                                    <w:t>Javno otvaranje ponuda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23" w:name="__UnoMark__1152_1905195257"/>
                                  <w:bookmarkEnd w:id="23"/>
                                  <w:r>
                                    <w:rPr>
                                      <w:lang w:val="sr-Latn-RS"/>
                                    </w:rPr>
                                    <w:t>26.12.2016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24" w:name="__UnoMark__1153_1905195257"/>
                                  <w:bookmarkStart w:id="25" w:name="__UnoMark__1154_1905195257"/>
                                  <w:bookmarkEnd w:id="24"/>
                                  <w:bookmarkEnd w:id="25"/>
                                  <w:r>
                                    <w:rPr>
                                      <w:lang w:val="sr-Latn-CS"/>
                                    </w:rPr>
                                    <w:t xml:space="preserve">12:30 časova </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pPr>
                                  <w:bookmarkStart w:id="26" w:name="__UnoMark__1155_1905195257"/>
                                  <w:bookmarkEnd w:id="26"/>
                                  <w:r>
                                    <w:rPr>
                                      <w:b/>
                                    </w:rPr>
                                    <w:t>O</w:t>
                                  </w:r>
                                  <w:r>
                                    <w:rPr>
                                      <w:b/>
                                      <w:lang w:val="sr-Latn-CS"/>
                                    </w:rPr>
                                    <w:t xml:space="preserve">dluka o </w:t>
                                  </w:r>
                                  <w:r>
                                    <w:rPr>
                                      <w:b/>
                                    </w:rPr>
                                    <w:t>dodel</w:t>
                                  </w:r>
                                  <w:r>
                                    <w:rPr>
                                      <w:b/>
                                      <w:lang w:val="sr-Latn-CS"/>
                                    </w:rPr>
                                    <w:t>i/obustavi</w:t>
                                  </w:r>
                                  <w:r>
                                    <w:rPr>
                                      <w:b/>
                                    </w:rPr>
                                    <w:t xml:space="preserve"> ugovora</w:t>
                                  </w:r>
                                  <w:bookmarkStart w:id="27" w:name="__UnoMark__1156_1905195257"/>
                                  <w:bookmarkEnd w:id="27"/>
                                  <w:r>
                                    <w:rPr/>
                                    <w:t>**</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lang w:val="sr-Latn-RS"/>
                                    </w:rPr>
                                  </w:pPr>
                                  <w:ins w:id="0" w:author="Anja" w:date="2016-11-04T19:10:00Z">
                                    <w:bookmarkStart w:id="28" w:name="__UnoMark__1158_1905195257"/>
                                    <w:bookmarkEnd w:id="28"/>
                                    <w:r>
                                      <w:rPr>
                                        <w:color w:val="000000" w:themeColor="text1"/>
                                        <w:lang w:val="sr-Latn-RS"/>
                                      </w:rPr>
                                      <w:t>Januar 2017</w:t>
                                    </w:r>
                                  </w:ins>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29" w:name="__UnoMark__1159_1905195257"/>
                                  <w:bookmarkStart w:id="30" w:name="__UnoMark__1160_1905195257"/>
                                  <w:bookmarkEnd w:id="29"/>
                                  <w:bookmarkEnd w:id="30"/>
                                  <w:r>
                                    <w:rPr>
                                      <w:b/>
                                    </w:rPr>
                                    <w:t>-</w:t>
                                  </w:r>
                                </w:p>
                              </w:tc>
                            </w:tr>
                            <w:tr>
                              <w:trPr>
                                <w:trHeight w:val="70" w:hRule="atLeast"/>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pPr>
                                  <w:bookmarkStart w:id="31" w:name="__UnoMark__1161_1905195257"/>
                                  <w:bookmarkEnd w:id="31"/>
                                  <w:r>
                                    <w:rPr>
                                      <w:b/>
                                    </w:rPr>
                                    <w:t>Potpisivanje ugovora</w:t>
                                  </w:r>
                                  <w:bookmarkStart w:id="32" w:name="__UnoMark__1162_1905195257"/>
                                  <w:bookmarkEnd w:id="32"/>
                                  <w:r>
                                    <w:rPr/>
                                    <w:t>**</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lang w:val="sr-Latn-RS"/>
                                    </w:rPr>
                                  </w:pPr>
                                  <w:bookmarkStart w:id="33" w:name="__UnoMark__1164_1905195257"/>
                                  <w:bookmarkEnd w:id="33"/>
                                  <w:r>
                                    <w:rPr>
                                      <w:lang w:val="sr-Latn-RS"/>
                                    </w:rPr>
                                    <w:t>Januar 2017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34" w:name="__UnoMark__1165_1905195257"/>
                                  <w:bookmarkEnd w:id="34"/>
                                  <w:r>
                                    <w:rPr>
                                      <w:b/>
                                    </w:rPr>
                                    <w:t>-</w:t>
                                  </w:r>
                                </w:p>
                              </w:tc>
                            </w:tr>
                          </w:tbl>
                          <w:p>
                            <w:pPr>
                              <w:pStyle w:val="FrameContents"/>
                              <w:rPr>
                                <w:color w:val="000000"/>
                              </w:rPr>
                            </w:pPr>
                            <w:r>
                              <w:rPr>
                                <w:color w:val="000000"/>
                              </w:rPr>
                            </w:r>
                          </w:p>
                        </w:txbxContent>
                      </wps:txbx>
                      <wps:bodyPr lIns="0" rIns="0" tIns="0" bIns="0">
                        <a:noAutofit/>
                      </wps:bodyPr>
                    </wps:wsp>
                  </a:graphicData>
                </a:graphic>
              </wp:anchor>
            </w:drawing>
          </mc:Choice>
          <mc:Fallback>
            <w:pict>
              <v:rect id="shape_0" ID="Frame1" stroked="f" style="position:absolute;margin-left:84.6pt;margin-top:27.6pt;width:449.4pt;height:228pt;mso-position-horizontal-relative:page" wp14:anchorId="0A0D76B9">
                <w10:wrap type="none"/>
                <v:fill o:detectmouseclick="t" on="false"/>
                <v:stroke color="#3465a4" joinstyle="round" endcap="flat"/>
                <v:textbox>
                  <w:txbxContent>
                    <w:tbl>
                      <w:tblPr>
                        <w:tblW w:w="8364" w:type="dxa"/>
                        <w:jc w:val="left"/>
                        <w:tblInd w:w="98" w:type="dxa"/>
                        <w:tblBorders>
                          <w:top w:val="single" w:sz="4" w:space="0" w:color="00000A"/>
                          <w:left w:val="single" w:sz="4" w:space="0" w:color="00000A"/>
                          <w:right w:val="single" w:sz="4" w:space="0" w:color="00000A"/>
                          <w:insideV w:val="single" w:sz="4" w:space="0" w:color="00000A"/>
                        </w:tblBorders>
                        <w:tblCellMar>
                          <w:top w:w="0" w:type="dxa"/>
                          <w:left w:w="93" w:type="dxa"/>
                          <w:bottom w:w="0" w:type="dxa"/>
                          <w:right w:w="108" w:type="dxa"/>
                        </w:tblCellMar>
                        <w:tblLook w:firstRow="0" w:noVBand="0" w:lastRow="0" w:firstColumn="0" w:lastColumn="0" w:noHBand="0" w:val="0000"/>
                      </w:tblPr>
                      <w:tblGrid>
                        <w:gridCol w:w="4428"/>
                        <w:gridCol w:w="2235"/>
                        <w:gridCol w:w="1701"/>
                      </w:tblGrid>
                      <w:tr>
                        <w:trPr/>
                        <w:tc>
                          <w:tcPr>
                            <w:tcW w:w="4428" w:type="dxa"/>
                            <w:tcBorders>
                              <w:top w:val="single" w:sz="4" w:space="0" w:color="00000A"/>
                              <w:left w:val="single" w:sz="4" w:space="0" w:color="00000A"/>
                              <w:right w:val="single" w:sz="4" w:space="0" w:color="00000A"/>
                              <w:insideV w:val="single" w:sz="4" w:space="0" w:color="00000A"/>
                            </w:tcBorders>
                            <w:shd w:color="auto" w:fill="auto" w:val="clear"/>
                            <w:tcMar>
                              <w:left w:w="93" w:type="dxa"/>
                            </w:tcMar>
                          </w:tcPr>
                          <w:p>
                            <w:pPr>
                              <w:pStyle w:val="FrameContents"/>
                              <w:spacing w:before="120" w:after="120"/>
                              <w:rPr/>
                            </w:pPr>
                            <w:bookmarkStart w:id="35" w:name="__UnoMark__1126_1905195257"/>
                            <w:bookmarkStart w:id="36" w:name="__UnoMark__1126_1905195257"/>
                            <w:bookmarkEnd w:id="36"/>
                            <w:r>
                              <w:rPr/>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pPr>
                            <w:bookmarkStart w:id="37" w:name="__UnoMark__1127_1905195257"/>
                            <w:bookmarkStart w:id="38" w:name="__UnoMark__1128_1905195257"/>
                            <w:bookmarkEnd w:id="37"/>
                            <w:bookmarkEnd w:id="38"/>
                            <w:r>
                              <w:rPr>
                                <w:b/>
                              </w:rPr>
                              <w:t>DATUM</w:t>
                            </w:r>
                          </w:p>
                        </w:tc>
                        <w:tc>
                          <w:tcPr>
                            <w:tcW w:w="1701" w:type="dxa"/>
                            <w:tcBorders>
                              <w:top w:val="single" w:sz="4" w:space="0" w:color="00000A"/>
                              <w:left w:val="single" w:sz="4" w:space="0" w:color="00000A"/>
                              <w:right w:val="single" w:sz="4" w:space="0" w:color="00000A"/>
                              <w:insideV w:val="single" w:sz="4" w:space="0" w:color="00000A"/>
                            </w:tcBorders>
                            <w:shd w:color="auto" w:fill="FFFFFF" w:val="pct10"/>
                            <w:tcMar>
                              <w:left w:w="93" w:type="dxa"/>
                            </w:tcMar>
                          </w:tcPr>
                          <w:p>
                            <w:pPr>
                              <w:pStyle w:val="FrameContents"/>
                              <w:spacing w:before="120" w:after="120"/>
                              <w:jc w:val="center"/>
                              <w:rPr/>
                            </w:pPr>
                            <w:bookmarkStart w:id="39" w:name="__UnoMark__1129_1905195257"/>
                            <w:bookmarkStart w:id="40" w:name="__UnoMark__1130_1905195257"/>
                            <w:bookmarkEnd w:id="39"/>
                            <w:bookmarkEnd w:id="40"/>
                            <w:r>
                              <w:rPr>
                                <w:b/>
                              </w:rPr>
                              <w:t>VREME*</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pPr>
                            <w:bookmarkStart w:id="41" w:name="__UnoMark__1131_1905195257"/>
                            <w:bookmarkStart w:id="42" w:name="__UnoMark__1132_1905195257"/>
                            <w:bookmarkEnd w:id="41"/>
                            <w:bookmarkEnd w:id="42"/>
                            <w:r>
                              <w:rPr>
                                <w:b/>
                              </w:rPr>
                              <w:t>Rok za traženje dodatnih objašnjenja od Naručioca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43" w:name="__UnoMark__1134_1905195257"/>
                            <w:bookmarkEnd w:id="43"/>
                            <w:r>
                              <w:rPr>
                                <w:lang w:val="sr-Latn-RS"/>
                              </w:rPr>
                              <w:t>15.12.2016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44" w:name="__UnoMark__1135_1905195257"/>
                            <w:bookmarkStart w:id="45" w:name="__UnoMark__1136_1905195257"/>
                            <w:bookmarkEnd w:id="44"/>
                            <w:bookmarkEnd w:id="45"/>
                            <w:r>
                              <w:rPr>
                                <w:b/>
                                <w:lang w:val="sr-Latn-CS"/>
                              </w:rPr>
                              <w:t>-</w:t>
                            </w:r>
                          </w:p>
                        </w:tc>
                      </w:tr>
                      <w:tr>
                        <w:trPr>
                          <w:trHeight w:val="467" w:hRule="atLeast"/>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pPr>
                            <w:bookmarkStart w:id="46" w:name="__UnoMark__1137_1905195257"/>
                            <w:bookmarkStart w:id="47" w:name="__UnoMark__1138_1905195257"/>
                            <w:bookmarkEnd w:id="46"/>
                            <w:bookmarkEnd w:id="47"/>
                            <w:r>
                              <w:rPr>
                                <w:b/>
                              </w:rPr>
                              <w:t xml:space="preserve">Poslednji dan na koji Naručilac pruža dodatne informacije </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lang w:val="sr-Latn-RS"/>
                              </w:rPr>
                            </w:pPr>
                            <w:bookmarkStart w:id="48" w:name="__UnoMark__1140_1905195257"/>
                            <w:bookmarkEnd w:id="48"/>
                            <w:r>
                              <w:rPr>
                                <w:lang w:val="sr-Latn-RS"/>
                              </w:rPr>
                              <w:t>16.12.2016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49" w:name="__UnoMark__1141_1905195257"/>
                            <w:bookmarkStart w:id="50" w:name="__UnoMark__1142_1905195257"/>
                            <w:bookmarkEnd w:id="49"/>
                            <w:bookmarkEnd w:id="50"/>
                            <w:r>
                              <w:rPr>
                                <w:b/>
                                <w:lang w:val="sr-Latn-CS"/>
                              </w:rPr>
                              <w:t>-</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pPr>
                            <w:bookmarkStart w:id="51" w:name="__UnoMark__1143_1905195257"/>
                            <w:bookmarkStart w:id="52" w:name="__UnoMark__1144_1905195257"/>
                            <w:bookmarkEnd w:id="51"/>
                            <w:bookmarkEnd w:id="52"/>
                            <w:r>
                              <w:rPr>
                                <w:b/>
                              </w:rPr>
                              <w:t>Rok za podnošenje ponuda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53" w:name="__UnoMark__1146_1905195257"/>
                            <w:bookmarkEnd w:id="53"/>
                            <w:r>
                              <w:rPr>
                                <w:lang w:val="sr-Latn-RS"/>
                              </w:rPr>
                              <w:t>26.12.2016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54" w:name="__UnoMark__1147_1905195257"/>
                            <w:bookmarkStart w:id="55" w:name="__UnoMark__1148_1905195257"/>
                            <w:bookmarkEnd w:id="54"/>
                            <w:bookmarkEnd w:id="55"/>
                            <w:r>
                              <w:rPr>
                                <w:lang w:val="sr-Latn-CS"/>
                              </w:rPr>
                              <w:t xml:space="preserve">12:00 časova </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pPr>
                            <w:bookmarkStart w:id="56" w:name="__UnoMark__1149_1905195257"/>
                            <w:bookmarkStart w:id="57" w:name="__UnoMark__1150_1905195257"/>
                            <w:bookmarkEnd w:id="56"/>
                            <w:bookmarkEnd w:id="57"/>
                            <w:r>
                              <w:rPr>
                                <w:b/>
                              </w:rPr>
                              <w:t>Javno otvaranje ponuda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58" w:name="__UnoMark__1152_1905195257"/>
                            <w:bookmarkEnd w:id="58"/>
                            <w:r>
                              <w:rPr>
                                <w:lang w:val="sr-Latn-RS"/>
                              </w:rPr>
                              <w:t>26.12.2016</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59" w:name="__UnoMark__1153_1905195257"/>
                            <w:bookmarkStart w:id="60" w:name="__UnoMark__1154_1905195257"/>
                            <w:bookmarkEnd w:id="59"/>
                            <w:bookmarkEnd w:id="60"/>
                            <w:r>
                              <w:rPr>
                                <w:lang w:val="sr-Latn-CS"/>
                              </w:rPr>
                              <w:t xml:space="preserve">12:30 časova </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pPr>
                            <w:bookmarkStart w:id="61" w:name="__UnoMark__1155_1905195257"/>
                            <w:bookmarkEnd w:id="61"/>
                            <w:r>
                              <w:rPr>
                                <w:b/>
                              </w:rPr>
                              <w:t>O</w:t>
                            </w:r>
                            <w:r>
                              <w:rPr>
                                <w:b/>
                                <w:lang w:val="sr-Latn-CS"/>
                              </w:rPr>
                              <w:t xml:space="preserve">dluka o </w:t>
                            </w:r>
                            <w:r>
                              <w:rPr>
                                <w:b/>
                              </w:rPr>
                              <w:t>dodel</w:t>
                            </w:r>
                            <w:r>
                              <w:rPr>
                                <w:b/>
                                <w:lang w:val="sr-Latn-CS"/>
                              </w:rPr>
                              <w:t>i/obustavi</w:t>
                            </w:r>
                            <w:r>
                              <w:rPr>
                                <w:b/>
                              </w:rPr>
                              <w:t xml:space="preserve"> ugovora</w:t>
                            </w:r>
                            <w:bookmarkStart w:id="62" w:name="__UnoMark__1156_1905195257"/>
                            <w:bookmarkEnd w:id="62"/>
                            <w:r>
                              <w:rPr/>
                              <w:t>**</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lang w:val="sr-Latn-RS"/>
                              </w:rPr>
                            </w:pPr>
                            <w:ins w:id="1" w:author="Anja" w:date="2016-11-04T19:10:00Z">
                              <w:bookmarkStart w:id="63" w:name="__UnoMark__1158_1905195257"/>
                              <w:bookmarkEnd w:id="63"/>
                              <w:r>
                                <w:rPr>
                                  <w:color w:val="000000" w:themeColor="text1"/>
                                  <w:lang w:val="sr-Latn-RS"/>
                                </w:rPr>
                                <w:t>Januar 2017</w:t>
                              </w:r>
                            </w:ins>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64" w:name="__UnoMark__1159_1905195257"/>
                            <w:bookmarkStart w:id="65" w:name="__UnoMark__1160_1905195257"/>
                            <w:bookmarkEnd w:id="64"/>
                            <w:bookmarkEnd w:id="65"/>
                            <w:r>
                              <w:rPr>
                                <w:b/>
                              </w:rPr>
                              <w:t>-</w:t>
                            </w:r>
                          </w:p>
                        </w:tc>
                      </w:tr>
                      <w:tr>
                        <w:trPr>
                          <w:trHeight w:val="70" w:hRule="atLeast"/>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pPr>
                            <w:bookmarkStart w:id="66" w:name="__UnoMark__1161_1905195257"/>
                            <w:bookmarkEnd w:id="66"/>
                            <w:r>
                              <w:rPr>
                                <w:b/>
                              </w:rPr>
                              <w:t>Potpisivanje ugovora</w:t>
                            </w:r>
                            <w:bookmarkStart w:id="67" w:name="__UnoMark__1162_1905195257"/>
                            <w:bookmarkEnd w:id="67"/>
                            <w:r>
                              <w:rPr/>
                              <w:t>**</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lang w:val="sr-Latn-RS"/>
                              </w:rPr>
                            </w:pPr>
                            <w:bookmarkStart w:id="68" w:name="__UnoMark__1164_1905195257"/>
                            <w:bookmarkEnd w:id="68"/>
                            <w:r>
                              <w:rPr>
                                <w:lang w:val="sr-Latn-RS"/>
                              </w:rPr>
                              <w:t>Januar 2017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69" w:name="__UnoMark__1165_1905195257"/>
                            <w:bookmarkEnd w:id="69"/>
                            <w:r>
                              <w:rPr>
                                <w:b/>
                              </w:rPr>
                              <w:t>-</w:t>
                            </w:r>
                          </w:p>
                        </w:tc>
                      </w:tr>
                    </w:tbl>
                    <w:p>
                      <w:pPr>
                        <w:pStyle w:val="FrameContents"/>
                        <w:rPr>
                          <w:color w:val="000000"/>
                        </w:rPr>
                      </w:pPr>
                      <w:r>
                        <w:rPr>
                          <w:color w:val="000000"/>
                        </w:rPr>
                      </w:r>
                    </w:p>
                  </w:txbxContent>
                </v:textbox>
              </v:rect>
            </w:pict>
          </mc:Fallback>
        </mc:AlternateContent>
      </w:r>
      <w:r>
        <w:rPr>
          <w:b/>
        </w:rPr>
        <w:t xml:space="preserve">Vremenski </w:t>
      </w:r>
      <w:r>
        <w:rPr>
          <w:b/>
          <w:lang w:val="sr-Latn-RS"/>
        </w:rPr>
        <w:t>raspored</w:t>
      </w:r>
    </w:p>
    <w:p>
      <w:pPr>
        <w:pStyle w:val="Normal"/>
        <w:spacing w:before="120" w:after="120"/>
        <w:rPr>
          <w:b/>
          <w:b/>
        </w:rPr>
      </w:pPr>
      <w:r>
        <w:rPr>
          <w:b/>
        </w:rPr>
        <w:t>* Sva vremena odnose se na vremensku zonu države Naručioca</w:t>
        <w:br/>
      </w:r>
      <w:r>
        <w:rPr/>
        <w:t>**</w:t>
      </w:r>
      <w:r>
        <w:rPr>
          <w:b/>
        </w:rPr>
        <w:t>Okvirni datum</w:t>
      </w:r>
    </w:p>
    <w:p>
      <w:pPr>
        <w:pStyle w:val="Normal"/>
        <w:spacing w:before="120" w:after="120"/>
        <w:rPr>
          <w:b/>
          <w:b/>
        </w:rPr>
      </w:pPr>
      <w:r>
        <w:rPr>
          <w:b/>
        </w:rPr>
      </w:r>
    </w:p>
    <w:p>
      <w:pPr>
        <w:pStyle w:val="Normal"/>
        <w:keepNext/>
        <w:numPr>
          <w:ilvl w:val="0"/>
          <w:numId w:val="9"/>
        </w:numPr>
        <w:spacing w:before="120" w:after="120"/>
        <w:jc w:val="both"/>
        <w:rPr>
          <w:b/>
          <w:b/>
        </w:rPr>
      </w:pPr>
      <w:bookmarkStart w:id="70" w:name="_Ref499615030"/>
      <w:r>
        <w:rPr>
          <w:b/>
          <w:lang w:val="sr-Latn-CS"/>
        </w:rPr>
        <w:t>Pravo u</w:t>
      </w:r>
      <w:r>
        <w:rPr>
          <w:b/>
        </w:rPr>
        <w:t>češć</w:t>
      </w:r>
      <w:bookmarkEnd w:id="70"/>
      <w:r>
        <w:rPr>
          <w:b/>
          <w:lang w:val="sr-Latn-CS"/>
        </w:rPr>
        <w:t>a</w:t>
      </w:r>
    </w:p>
    <w:p>
      <w:pPr>
        <w:pStyle w:val="TextBody"/>
        <w:numPr>
          <w:ilvl w:val="1"/>
          <w:numId w:val="9"/>
        </w:numPr>
        <w:tabs>
          <w:tab w:val="left" w:pos="0" w:leader="none"/>
          <w:tab w:val="left" w:pos="851" w:leader="none"/>
          <w:tab w:val="left" w:pos="1133"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r>
        <w:rPr/>
        <w:t>Pravo učešća imaju sva pravna i fizička lica koja ispunjavaju sledeće obavezne uslove / kriterijume za učešće u postupku</w:t>
      </w:r>
      <w:r>
        <w:rPr>
          <w:lang w:val="sr-Latn-CS"/>
        </w:rPr>
        <w:t xml:space="preserve"> </w:t>
      </w:r>
      <w:r>
        <w:rPr/>
        <w:t>nabavke:</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Da su registrovani kod nadležnog organa;</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Da pravno lice ili njegov pravni zastupnik nisu osuđivani za krivično delo kao članovi organizovane kriminalne grupe; da nisu osuđivani za dela u oblasti privrednog kriminala, za dela protiv životne sredine, davanje ili primanje mita, za krivično delo prevare;</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Da je platilo dospele poreze i druge obaveze u skladu sa propisima Republike Srbije ili druge države ukoliko ima registrovano sedište na teritoriji te države;</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Da ima važeću dozvolu nadležnog organa za obavljanje privredne delatnosti koja je predmet javne nabave, ako je takva dozvola predviđena posebnim propisom;</w:t>
      </w:r>
    </w:p>
    <w:p>
      <w:pPr>
        <w:pStyle w:val="ListParagraph"/>
        <w:numPr>
          <w:ilvl w:val="2"/>
          <w:numId w:val="9"/>
        </w:numPr>
        <w:spacing w:before="120" w:after="120"/>
        <w:ind w:left="1980" w:hanging="810"/>
        <w:jc w:val="both"/>
        <w:rPr>
          <w:lang w:val="sr-Latn-CS"/>
        </w:rPr>
      </w:pPr>
      <w:r>
        <w:rPr>
          <w:lang w:val="sr-Latn-CS"/>
        </w:rPr>
        <w:t>Ispunio je obaveze prema važećim propisima koji se odnose na zaštitu na radu, zapošljavanje i uslove rada, zaštitu životne sredine, i da nema zabranu obavljanja delatnosti koja je na snazi u vreme podnošenja ponude.</w:t>
      </w:r>
    </w:p>
    <w:p>
      <w:pPr>
        <w:pStyle w:val="TextBody"/>
        <w:numPr>
          <w:ilvl w:val="1"/>
          <w:numId w:val="9"/>
        </w:numPr>
        <w:tabs>
          <w:tab w:val="left" w:pos="0" w:leader="none"/>
          <w:tab w:val="left" w:pos="851" w:leader="none"/>
          <w:tab w:val="left" w:pos="1133"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134" w:hanging="567"/>
        <w:jc w:val="both"/>
        <w:outlineLvl w:val="2"/>
        <w:rPr/>
      </w:pPr>
      <w:r>
        <w:rPr/>
        <w:t>Ponuđači dokazuju ispunjenost uslova iz tačke 3.1 sledećim dokumentima:</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 xml:space="preserve">Izvod iz registra nadležnog organa (pravna lica i preduzetnici: izvod iz Agencije za privredne registe (APR) ili drugog nacionalnog nadležnog organa) </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Potvrda nadležnog suda</w:t>
      </w:r>
      <w:r>
        <w:rPr>
          <w:lang w:val="sr-Latn-CS"/>
        </w:rPr>
        <w:t xml:space="preserve"> – </w:t>
      </w:r>
      <w:r>
        <w:rPr>
          <w:b/>
          <w:lang w:val="sr-Latn-CS"/>
        </w:rPr>
        <w:t>Za p</w:t>
      </w:r>
      <w:r>
        <w:rPr>
          <w:b/>
        </w:rPr>
        <w:t>ravna lica</w:t>
      </w:r>
      <w:r>
        <w:rPr>
          <w:b/>
          <w:lang w:val="sr-Latn-CS"/>
        </w:rPr>
        <w:t>:</w:t>
      </w:r>
      <w:r>
        <w:rPr/>
        <w:t xml:space="preserve"> 1) Izvod iz kaznene evidencije, odnosno uverenje osnovnog suda na čijem području je sedište domaćeg pravnog lica, odnosno sedište predstavništva ili ogranka stranog pravnog lica, kojim se potvrđuje da to pravno lice nije osuđivano za krivična dela protiv privrede, krivična dela protiv životne sredine, krivično delo primanja ili davanja mita, krivično delo prevare, 2) Izvod iz kaznene evidencije Posebnog odelјenja za organizovani kriminal Višeg suda u Beogradu, kojim se potvrđuje da pravno lice nije osuđivano za neko od krivičnih dela organizovanog kriminala; 3) Izvod iz kaznene evidencije, odnosno uverenje policijske uprave, kojim se potvrđuje da pravni zastupnik ponuđača nije osuđivan za krivična dela protiv privrede, krivična dela protiv životne sredine, krivično delo primanja ili davanja mita, krivično delo prevare i neko od krivičnih dela organizovanog kriminala. Ako ponuđač ima više pravnih zastupnika dužan je da dostavi dokaze za svakog od njih. </w:t>
      </w:r>
      <w:r>
        <w:rPr>
          <w:b/>
          <w:lang w:val="sr-Latn-CS"/>
        </w:rPr>
        <w:t>Za f</w:t>
      </w:r>
      <w:r>
        <w:rPr>
          <w:b/>
        </w:rPr>
        <w:t>izička lica</w:t>
      </w:r>
      <w:r>
        <w:rPr/>
        <w:t>: Izvod iz kaznene evidencije, odnosno uverenje policijske uprave, kojim se potvrđuje da nije osuđivan za neko od krivičnih dela kao član organizovane kriminalne grupe ili osuđivan za krivična dela protiv privrede, krivična dela protiv životne sredine, krivično delo primanja ili davanja mita, krivično delo prevare); Dokument ne može biti stariji od dva meseca pre</w:t>
      </w:r>
      <w:r>
        <w:rPr>
          <w:lang w:val="sr-Latn-CS"/>
        </w:rPr>
        <w:t xml:space="preserve"> dana</w:t>
      </w:r>
      <w:r>
        <w:rPr/>
        <w:t xml:space="preserve"> otvaranja ponuda.</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Uverenje nadležnog poreskog organa i organizacije za obavezno socijalno osiguranje (za Srbiju</w:t>
      </w:r>
      <w:r>
        <w:rPr>
          <w:lang w:val="sr-Latn-CS"/>
        </w:rPr>
        <w:t>)</w:t>
      </w:r>
      <w:r>
        <w:rPr/>
        <w:t>: Uverenje Poreske uprave Ministarstva finansija da je ponuđač izmirio dospele poreze i druge dažbine i uverenja nadležne lokalne samouprave da je izmirio obaveze po osnovu lokalnih javnih prihoda); Dokument ne može biti stariji od dva meseca pre</w:t>
      </w:r>
      <w:r>
        <w:rPr>
          <w:lang w:val="sr-Latn-CS"/>
        </w:rPr>
        <w:t xml:space="preserve"> dana</w:t>
      </w:r>
      <w:r>
        <w:rPr/>
        <w:t xml:space="preserve"> otvaranja ponuda.</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Kopije dozvola navedenih u poglavlju 3.1.4 gore, ako se to zahteva zakonom zemlje;</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Potpisana i pečatom overena izjava ponuđača kojom potvrđuje da ispunjava obaveze u skladu sa pozitivnim propisima koji se odnose na bezbednost na radu, zapošljavanje i uslove rada, zaštitu životne sredine, i da nema zabranu obavljanja delatnosti koja je na snazi u vreme podnošenja ponude.</w:t>
      </w:r>
    </w:p>
    <w:p>
      <w:pPr>
        <w:pStyle w:val="ListParagraph"/>
        <w:numPr>
          <w:ilvl w:val="1"/>
          <w:numId w:val="9"/>
        </w:numPr>
        <w:spacing w:before="120" w:after="120"/>
        <w:jc w:val="both"/>
        <w:rPr/>
      </w:pPr>
      <w:r>
        <w:rPr/>
        <w:t>Potrebni uslovi definisani tačkom 3.1 odnose se na sve članove zajedničkog poduhvata/konzorcijuma i sve podizvođače, sa izuzetkom zahteva iz tačke 3.1.4 koji se odnosi samo na člana zajedničkog preduzeća/konzorcijuma ili podizvođača koji stvarno obavlјa poslove za koje je potrebna posebna dozvola.</w:t>
      </w:r>
    </w:p>
    <w:p>
      <w:pPr>
        <w:pStyle w:val="ListParagraph"/>
        <w:numPr>
          <w:ilvl w:val="1"/>
          <w:numId w:val="9"/>
        </w:numPr>
        <w:spacing w:before="120" w:after="120"/>
        <w:jc w:val="both"/>
        <w:rPr/>
      </w:pPr>
      <w:r>
        <w:rPr/>
        <w:t>Dokumenta iz tačke 3.2 mogu se podneti kao neoverena kopija. Naručilac, pre donošenja odluke o dodeli ugovora, može da zahteva da ponuđač čija ponuda je ocenjena kao najpovoljnija, dostavi na uvid original ili overenu kopiju nekog ili svih podnesenih dokumenata.</w:t>
      </w:r>
    </w:p>
    <w:p>
      <w:pPr>
        <w:pStyle w:val="ListParagraph"/>
        <w:numPr>
          <w:ilvl w:val="1"/>
          <w:numId w:val="9"/>
        </w:numPr>
        <w:spacing w:before="120" w:after="120"/>
        <w:jc w:val="both"/>
        <w:rPr/>
      </w:pPr>
      <w:r>
        <w:rPr/>
        <w:t>Dokazi i potvrde navedeni u tački 3.2 ovog Uputstva, moraju da nose datum koji nije stariji od godinu dana pre dana otvaranja ponuda, osim ako drugačije nije utvrđeno u ovom Uputstvu za ponuđače. Dokazi iz tačke 3.2.2 i 3.2.3 ovog Uputstva ne mogu biti stariji od 2 (dva) meseca od dana otvaranja ponuda.</w:t>
      </w:r>
    </w:p>
    <w:p>
      <w:pPr>
        <w:pStyle w:val="ListParagraph"/>
        <w:numPr>
          <w:ilvl w:val="1"/>
          <w:numId w:val="9"/>
        </w:numPr>
        <w:spacing w:before="120" w:after="120"/>
        <w:jc w:val="both"/>
        <w:rPr/>
      </w:pPr>
      <w:r>
        <w:rPr/>
        <w:t xml:space="preserve">Ponuđač koji je </w:t>
      </w:r>
      <w:r>
        <w:rPr>
          <w:b/>
        </w:rPr>
        <w:t>upisan u Registar ponuđača</w:t>
      </w:r>
      <w:r>
        <w:rPr/>
        <w:t xml:space="preserve"> koji se vodi u Agenciji za privredne registre nije dužan da dostavi dokaze iz tačke 3.2.1. do 3.2.3.</w:t>
      </w:r>
    </w:p>
    <w:p>
      <w:pPr>
        <w:pStyle w:val="ListParagraph"/>
        <w:numPr>
          <w:ilvl w:val="1"/>
          <w:numId w:val="9"/>
        </w:numPr>
        <w:spacing w:before="120" w:after="120"/>
        <w:jc w:val="both"/>
        <w:rPr/>
      </w:pPr>
      <w:r>
        <w:rPr/>
        <w:t>Ukoliko se trаženi dokumenti ne mogu izdаti u zemlji poreklа ponuđаčа, ponuđаč može, umesto dokumentа, dа podnese pisanu izjаvu, sаčinjenu pod krivičnom i mаterijаlnom odgovornošću, overenu pred sudskim ili uprаvnim orgаnom, jаvnim beležnikom ili drugim nаdležnim orgаnom te držаve.</w:t>
      </w:r>
    </w:p>
    <w:p>
      <w:pPr>
        <w:pStyle w:val="ListParagraph"/>
        <w:numPr>
          <w:ilvl w:val="1"/>
          <w:numId w:val="9"/>
        </w:numPr>
        <w:spacing w:before="120" w:after="120"/>
        <w:jc w:val="both"/>
        <w:rPr/>
      </w:pPr>
      <w:r>
        <w:rPr/>
        <w:t>Ukoliko ponuđač ne dostavi na uvid original ili overenu kopiju zahtevanih dokumenata u roku koji odredi Naručilac, a koji ne može da bude kraći od 5 dana, Naručilac odbija ponudu.</w:t>
      </w:r>
    </w:p>
    <w:p>
      <w:pPr>
        <w:pStyle w:val="ListParagraph"/>
        <w:numPr>
          <w:ilvl w:val="1"/>
          <w:numId w:val="9"/>
        </w:numPr>
        <w:spacing w:before="120" w:after="120"/>
        <w:jc w:val="both"/>
        <w:rPr/>
      </w:pPr>
      <w:r>
        <w:rPr/>
        <w:t xml:space="preserve">Ukoliko ponuđač ne dostavi neka od dokumenata iz tačke 3.2, Naručilac ne odbija ponudu ukoliko su traženi dokumenti/dokazi </w:t>
      </w:r>
      <w:r>
        <w:rPr>
          <w:shd w:fill="FFFFFF" w:val="clear"/>
        </w:rPr>
        <w:t>javno dostupni na internet stranicama nadležnih organa</w:t>
      </w:r>
    </w:p>
    <w:p>
      <w:pPr>
        <w:pStyle w:val="ListParagraph"/>
        <w:numPr>
          <w:ilvl w:val="1"/>
          <w:numId w:val="9"/>
        </w:numPr>
        <w:spacing w:before="120" w:after="120"/>
        <w:ind w:left="851" w:hanging="491"/>
        <w:jc w:val="both"/>
        <w:rPr/>
      </w:pPr>
      <w:r>
        <w:rPr/>
        <w:t xml:space="preserve">Da bi se kvalifikovao Ponuđač mora da dokaže Naručiocu da suštinski zadovoljavauslove propisane tenderskim dosijeom. Ukoliko ponudu podnosi grupa ponuđača, kriterijumi izbora odnose se na grupu ponuđača u celini ako nije drugačije izričito navedeno. Ponuđač je dužan da u ponudi navede da li će izvršenje nabavke delimično poveriti podizvođaču i da navede u svojoj ponudi procenat ukupne vrednosti nabavke koji će poveriti podizvođaču, a koji ne može biti veći od 50%. </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1134"/>
        <w:jc w:val="both"/>
        <w:outlineLvl w:val="3"/>
        <w:rPr>
          <w:b/>
          <w:b/>
        </w:rPr>
      </w:pPr>
      <w:r>
        <w:rPr>
          <w:b/>
          <w:lang w:val="sr-Latn-CS"/>
        </w:rPr>
        <w:t>F</w:t>
      </w:r>
      <w:r>
        <w:rPr>
          <w:b/>
        </w:rPr>
        <w:t>inansijski kapacitet</w:t>
      </w:r>
      <w:r>
        <w:rPr/>
        <w:t xml:space="preserve"> ponuđača:</w:t>
      </w:r>
    </w:p>
    <w:p>
      <w:pPr>
        <w:pStyle w:val="TextBody"/>
        <w:numPr>
          <w:ilvl w:val="0"/>
          <w:numId w:val="5"/>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283"/>
        <w:jc w:val="both"/>
        <w:outlineLvl w:val="3"/>
        <w:rPr/>
      </w:pPr>
      <w:r>
        <w:rPr>
          <w:b/>
        </w:rPr>
        <w:t>Likvidnost:</w:t>
      </w:r>
      <w:r>
        <w:rPr/>
        <w:t xml:space="preserve"> Da ponuđač nije imao registrovane blokade računa u poslednjih dvanaest (12) meseci do dana objavljivanja  javnog poziva</w:t>
      </w:r>
      <w:r>
        <w:rPr>
          <w:lang w:val="sr-Latn-CS"/>
        </w:rPr>
        <w:t xml:space="preserve"> za podnošenje ponuda</w:t>
      </w:r>
      <w:r>
        <w:rPr/>
        <w:t xml:space="preserve">. </w:t>
      </w:r>
    </w:p>
    <w:p>
      <w:pPr>
        <w:pStyle w:val="TextBody"/>
        <w:numPr>
          <w:ilvl w:val="0"/>
          <w:numId w:val="0"/>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Ova odredba odnosi se na sve ponuđače iz grupe ponuđača i podizvođače.</w:t>
      </w:r>
    </w:p>
    <w:p>
      <w:pPr>
        <w:pStyle w:val="TextBody"/>
        <w:numPr>
          <w:ilvl w:val="0"/>
          <w:numId w:val="5"/>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pPr>
      <w:r>
        <w:rPr>
          <w:b/>
          <w:lang w:val="sr-Latn-CS"/>
        </w:rPr>
        <w:t>Stečaj i likvidacija</w:t>
      </w:r>
      <w:r>
        <w:rPr>
          <w:lang w:val="sr-Latn-CS"/>
        </w:rPr>
        <w:t>: D</w:t>
      </w:r>
      <w:r>
        <w:rPr/>
        <w:t>a nad ponuđačem nije pokrenut postupak stečaja ili likvidacije, odnosno pre</w:t>
      </w:r>
      <w:r>
        <w:rPr>
          <w:lang w:val="sr-Latn-CS"/>
        </w:rPr>
        <w:t>t</w:t>
      </w:r>
      <w:r>
        <w:rPr/>
        <w:t>hodni stečajni postupak.</w:t>
      </w:r>
    </w:p>
    <w:p>
      <w:pPr>
        <w:pStyle w:val="TextBody"/>
        <w:numPr>
          <w:ilvl w:val="0"/>
          <w:numId w:val="0"/>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Ova odredba se odnosi na sve ponuđače iz grupe ponuđača i   podizvođače.</w:t>
      </w:r>
    </w:p>
    <w:p>
      <w:pPr>
        <w:pStyle w:val="TextBody"/>
        <w:numPr>
          <w:ilvl w:val="0"/>
          <w:numId w:val="5"/>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pPr>
      <w:r>
        <w:rPr>
          <w:b/>
          <w:lang w:val="sr-Latn-CS"/>
        </w:rPr>
        <w:t xml:space="preserve">Poslovni prihod: </w:t>
      </w:r>
      <w:r>
        <w:rPr>
          <w:lang w:val="sr-Latn-CS"/>
        </w:rPr>
        <w:t xml:space="preserve">Ponuđač mora da poseduje prosečan poslovni prihod, tokom prethodne tri godine (2013, 2014 i 2015), koji nije manji od 1,5 procenjene vrednosti nabavke. (najmanje u iznosu </w:t>
      </w:r>
      <w:r>
        <w:rPr>
          <w:lang w:val="sr-Latn-RS"/>
        </w:rPr>
        <w:t>27.773.464,69</w:t>
      </w:r>
      <w:r>
        <w:rPr>
          <w:lang w:val="sr-Latn-CS"/>
        </w:rPr>
        <w:t xml:space="preserve"> RSD bez PDV-a)</w:t>
      </w:r>
      <w:r>
        <w:rPr/>
        <w:t>.</w:t>
      </w:r>
    </w:p>
    <w:p>
      <w:pPr>
        <w:pStyle w:val="TextBody"/>
        <w:numPr>
          <w:ilvl w:val="0"/>
          <w:numId w:val="0"/>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 xml:space="preserve">Grupa ponuđača: Jedan od članova grupe ponuđača u obavezi je da ispuni ne manje od 50% navedenog uslova. </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781" w:hanging="930"/>
        <w:jc w:val="both"/>
        <w:outlineLvl w:val="3"/>
        <w:rPr>
          <w:b/>
          <w:b/>
        </w:rPr>
      </w:pPr>
      <w:r>
        <w:rPr>
          <w:b/>
        </w:rPr>
        <w:t xml:space="preserve">Tehnički kapacitet </w:t>
      </w:r>
      <w:r>
        <w:rPr/>
        <w:t>ponuđača:</w:t>
      </w:r>
    </w:p>
    <w:p>
      <w:pPr>
        <w:pStyle w:val="TextBody"/>
        <w:numPr>
          <w:ilvl w:val="0"/>
          <w:numId w:val="6"/>
        </w:numPr>
        <w:tabs>
          <w:tab w:val="left" w:pos="0" w:leader="none"/>
          <w:tab w:val="left" w:pos="1133" w:leader="none"/>
          <w:tab w:val="left" w:pos="1985" w:leader="none"/>
          <w:tab w:val="left" w:pos="2268"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pPr>
      <w:r>
        <w:rPr>
          <w:b/>
        </w:rPr>
        <w:t>Skladišni kapacitet</w:t>
      </w:r>
      <w:r>
        <w:rPr/>
        <w:t>: Ponuđač poseduje ili iznajmljuje skladište na teritoriji Republike Srbije;</w:t>
      </w:r>
    </w:p>
    <w:p>
      <w:pPr>
        <w:pStyle w:val="TextBody"/>
        <w:numPr>
          <w:ilvl w:val="0"/>
          <w:numId w:val="0"/>
        </w:numPr>
        <w:tabs>
          <w:tab w:val="left" w:pos="0" w:leader="none"/>
          <w:tab w:val="left" w:pos="1133" w:leader="none"/>
          <w:tab w:val="left" w:pos="1985" w:leader="none"/>
          <w:tab w:val="left" w:pos="2268"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345" w:hanging="0"/>
        <w:jc w:val="both"/>
        <w:outlineLvl w:val="3"/>
        <w:rPr/>
      </w:pPr>
      <w:r>
        <w:rPr/>
        <w:t xml:space="preserve">Grupa ponuđača: Navedeni uslov potrebno je da ispunjava grupa u celosti (makar jedan član grupe ponuđača). </w:t>
      </w:r>
    </w:p>
    <w:p>
      <w:pPr>
        <w:pStyle w:val="TextBody"/>
        <w:numPr>
          <w:ilvl w:val="0"/>
          <w:numId w:val="6"/>
        </w:numPr>
        <w:tabs>
          <w:tab w:val="left" w:pos="0" w:leader="none"/>
          <w:tab w:val="left" w:pos="1133" w:leader="none"/>
          <w:tab w:val="left" w:pos="1985" w:leader="none"/>
          <w:tab w:val="left" w:pos="2268"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pPr>
      <w:r>
        <w:rPr>
          <w:b/>
        </w:rPr>
        <w:t>Transportni kapacitet</w:t>
      </w:r>
      <w:r>
        <w:rPr/>
        <w:t>: Najmanje jedan kamion sa rukom za utovar od 2 t i najmanje jedan viljuškar, u vlasništ</w:t>
      </w:r>
      <w:r>
        <w:rPr>
          <w:lang w:val="sr-Latn-CS"/>
        </w:rPr>
        <w:t>v</w:t>
      </w:r>
      <w:r>
        <w:rPr/>
        <w:t>u ili iznajmljen</w:t>
      </w:r>
      <w:r>
        <w:rPr>
          <w:lang w:val="sr-Latn-CS"/>
        </w:rPr>
        <w:t>i</w:t>
      </w:r>
      <w:r>
        <w:rPr/>
        <w:t>;</w:t>
      </w:r>
    </w:p>
    <w:p>
      <w:pPr>
        <w:pStyle w:val="TextBody"/>
        <w:numPr>
          <w:ilvl w:val="0"/>
          <w:numId w:val="0"/>
        </w:numPr>
        <w:tabs>
          <w:tab w:val="left" w:pos="0" w:leader="none"/>
          <w:tab w:val="left" w:pos="1133" w:leader="none"/>
          <w:tab w:val="left" w:pos="1985" w:leader="none"/>
          <w:tab w:val="left" w:pos="2268"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345" w:hanging="0"/>
        <w:jc w:val="both"/>
        <w:outlineLvl w:val="3"/>
        <w:rPr/>
      </w:pPr>
      <w:r>
        <w:rPr/>
        <w:t xml:space="preserve">Grupa ponuđača: Navedeni uslov potrebno je da ispunjava grupa u celosti (makar jedan član grupe ponuđača). </w:t>
      </w:r>
    </w:p>
    <w:p>
      <w:pPr>
        <w:pStyle w:val="TextBody"/>
        <w:numPr>
          <w:ilvl w:val="0"/>
          <w:numId w:val="6"/>
        </w:numPr>
        <w:tabs>
          <w:tab w:val="left" w:pos="0" w:leader="none"/>
          <w:tab w:val="left" w:pos="1133" w:leader="none"/>
          <w:tab w:val="left" w:pos="1985" w:leader="none"/>
          <w:tab w:val="left" w:pos="2268"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b/>
          <w:b/>
        </w:rPr>
      </w:pPr>
      <w:r>
        <w:rPr>
          <w:b/>
        </w:rPr>
        <w:t>ISO 9001:2015 (2008).</w:t>
      </w:r>
    </w:p>
    <w:p>
      <w:pPr>
        <w:pStyle w:val="TextBody"/>
        <w:numPr>
          <w:ilvl w:val="0"/>
          <w:numId w:val="0"/>
        </w:numPr>
        <w:tabs>
          <w:tab w:val="left" w:pos="0" w:leader="none"/>
          <w:tab w:val="left" w:pos="1133" w:leader="none"/>
          <w:tab w:val="left" w:pos="1985" w:leader="none"/>
          <w:tab w:val="left" w:pos="2268"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345" w:hanging="0"/>
        <w:jc w:val="both"/>
        <w:outlineLvl w:val="3"/>
        <w:rPr/>
      </w:pPr>
      <w:r>
        <w:rPr/>
        <w:t xml:space="preserve">Grupa ponuđača: Navedeni uslov potrebno je da ispunjava grupa u celosti (makar jedan član grupe ponuđača). </w:t>
      </w:r>
    </w:p>
    <w:p>
      <w:pPr>
        <w:pStyle w:val="TextBody"/>
        <w:numPr>
          <w:ilvl w:val="0"/>
          <w:numId w:val="0"/>
        </w:numPr>
        <w:tabs>
          <w:tab w:val="left" w:pos="0" w:leader="none"/>
          <w:tab w:val="left" w:pos="1133" w:leader="none"/>
          <w:tab w:val="left" w:pos="1985" w:leader="none"/>
          <w:tab w:val="left" w:pos="2268"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345" w:hanging="0"/>
        <w:jc w:val="both"/>
        <w:outlineLvl w:val="3"/>
        <w:rPr>
          <w:color w:val="000000"/>
          <w:lang w:val="sr-Latn-CS"/>
        </w:rPr>
      </w:pPr>
      <w:r>
        <w:rPr>
          <w:color w:val="000000"/>
          <w:lang w:val="sr-Latn-CS"/>
        </w:rPr>
        <w:t>S obzirom na tranzicioni period od 3 godine za implementaciju novog sertifikata iz 2015. godine, prihvatljiv će biti i ISO 9001:2008.</w:t>
      </w:r>
    </w:p>
    <w:p>
      <w:pPr>
        <w:pStyle w:val="TextBody"/>
        <w:numPr>
          <w:ilvl w:val="1"/>
          <w:numId w:val="9"/>
        </w:numPr>
        <w:tabs>
          <w:tab w:val="left" w:pos="0" w:leader="none"/>
          <w:tab w:val="left" w:pos="851" w:leader="none"/>
          <w:tab w:val="left" w:pos="1133"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134" w:hanging="567"/>
        <w:jc w:val="both"/>
        <w:outlineLvl w:val="2"/>
        <w:rPr/>
      </w:pPr>
      <w:r>
        <w:rPr/>
        <w:t>Ponuđač dokazuje ispunjenost uslova iz tačke 3.10 dostavljanjem sledećih dokumenata:</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b/>
          <w:b/>
        </w:rPr>
      </w:pPr>
      <w:r>
        <w:rPr>
          <w:b/>
        </w:rPr>
        <w:t>Dokazi o</w:t>
      </w:r>
      <w:r>
        <w:rPr>
          <w:b/>
          <w:lang w:val="sr-Latn-CS"/>
        </w:rPr>
        <w:t xml:space="preserve"> </w:t>
      </w:r>
      <w:r>
        <w:rPr>
          <w:b/>
        </w:rPr>
        <w:t xml:space="preserve">finansijskom </w:t>
      </w:r>
      <w:r>
        <w:rPr/>
        <w:t>kapacitetu ponuđača:</w:t>
      </w:r>
    </w:p>
    <w:p>
      <w:pPr>
        <w:pStyle w:val="TextBody"/>
        <w:numPr>
          <w:ilvl w:val="0"/>
          <w:numId w:val="7"/>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360"/>
        <w:jc w:val="both"/>
        <w:outlineLvl w:val="3"/>
        <w:rPr/>
      </w:pPr>
      <w:r>
        <w:rPr/>
        <w:t>Dokaz likvidnosti: Za domaće ponuđače potvrda Narodne banke Srbije ili, za strane ponuđače potvrda poslovne banke ponuđača (ili drugog nadležnog organa države sedišta ponuđača), o broju dana likvidnosti koja mora da je izdata posle objavljivanja javnog poziva za podnošenje ponuda i da se odnosi na period od 12 (dvanaest) meseci do dana objavljivanja javnog poziva za podnošenje ponuda uključujući i taj dan;</w:t>
      </w:r>
    </w:p>
    <w:p>
      <w:pPr>
        <w:pStyle w:val="TextBody"/>
        <w:numPr>
          <w:ilvl w:val="0"/>
          <w:numId w:val="0"/>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lang w:val="sr-Latn-CS"/>
        </w:rPr>
      </w:pPr>
      <w:r>
        <w:rPr/>
        <w:t>Ukoliko Ponuđač podnosi zajedničku ponudu dužan je da dostavi predmetne potvrde za svakog člana grupe ponuđača.</w:t>
      </w:r>
      <w:r>
        <w:rPr>
          <w:lang w:val="sr-Latn-CS"/>
        </w:rPr>
        <w:t xml:space="preserve"> Ukoliko Ponuđač podnosi ponudu sa podizvođačem, dužan je da dostavi predmetne potvrde za svakog od podizvođača.</w:t>
      </w:r>
    </w:p>
    <w:p>
      <w:pPr>
        <w:pStyle w:val="TextBody"/>
        <w:numPr>
          <w:ilvl w:val="0"/>
          <w:numId w:val="7"/>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360"/>
        <w:jc w:val="both"/>
        <w:outlineLvl w:val="3"/>
        <w:rPr/>
      </w:pPr>
      <w:r>
        <w:rPr/>
        <w:t>Dokaz da nije pokrenut postupak stečaja ili likvidacije, odnosno prethodni stečajni postupak, Ponuđač dokazuje dostavljanjem Izjave u skladu sa Obrazcem 2 - Izjava Ponuđača;</w:t>
      </w:r>
    </w:p>
    <w:p>
      <w:pPr>
        <w:pStyle w:val="TextBody"/>
        <w:numPr>
          <w:ilvl w:val="0"/>
          <w:numId w:val="0"/>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lang w:val="sr-Latn-CS"/>
        </w:rPr>
      </w:pPr>
      <w:r>
        <w:rPr/>
        <w:t>Ukoliko Ponuđač podnosi zajedničku ponudu, Ponuđač je dužan da dostavi i Izjavu svakog člana grupe ponuđača, potpisanu od strane ovlašćenog lica i overenu pečatom - Obrazac2 - Izjava ponuđača</w:t>
      </w:r>
      <w:r>
        <w:rPr>
          <w:lang w:val="sr-Latn-CS"/>
        </w:rPr>
        <w:t>.</w:t>
      </w:r>
    </w:p>
    <w:p>
      <w:pPr>
        <w:pStyle w:val="TextBody"/>
        <w:numPr>
          <w:ilvl w:val="0"/>
          <w:numId w:val="0"/>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lang w:val="sr-Latn-CS"/>
        </w:rPr>
      </w:pPr>
      <w:r>
        <w:rPr>
          <w:lang w:val="sr-Latn-CS"/>
        </w:rPr>
        <w:t xml:space="preserve"> </w:t>
      </w:r>
      <w:r>
        <w:rPr>
          <w:lang w:val="sr-Latn-CS"/>
        </w:rPr>
        <w:t>Ukoliko Ponuđač podnosi ponudu sa podizvođačem, dužan je da dostavi predmetne potvrde za svakog od podizvođača</w:t>
      </w:r>
    </w:p>
    <w:p>
      <w:pPr>
        <w:pStyle w:val="TextBody"/>
        <w:numPr>
          <w:ilvl w:val="0"/>
          <w:numId w:val="7"/>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360"/>
        <w:jc w:val="both"/>
        <w:outlineLvl w:val="3"/>
        <w:rPr/>
      </w:pPr>
      <w:r>
        <w:rPr/>
        <w:t>Dokaz poslovnih prihoda: Overeni bilans uspeha za poslednje tri obračunske godine (2013, 2014. i 2015. godinu).</w:t>
      </w:r>
    </w:p>
    <w:p>
      <w:pPr>
        <w:pStyle w:val="TextBody"/>
        <w:numPr>
          <w:ilvl w:val="0"/>
          <w:numId w:val="0"/>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Ukoliko Ponuđač podnosi zajedničku ponudu dužan je da dostavi predmetne bilanse za svakog člana grupe ponuđača.</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410" w:hanging="1276"/>
        <w:jc w:val="both"/>
        <w:outlineLvl w:val="3"/>
        <w:rPr>
          <w:b/>
          <w:b/>
        </w:rPr>
      </w:pPr>
      <w:r>
        <w:rPr>
          <w:b/>
        </w:rPr>
        <w:t>Dokazi o tehničkom kapacitetu ponuđača:</w:t>
      </w:r>
    </w:p>
    <w:p>
      <w:pPr>
        <w:pStyle w:val="TextBody"/>
        <w:numPr>
          <w:ilvl w:val="0"/>
          <w:numId w:val="19"/>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360"/>
        <w:jc w:val="both"/>
        <w:outlineLvl w:val="3"/>
        <w:rPr/>
      </w:pPr>
      <w:r>
        <w:rPr/>
        <w:t>Ponuđačevi dokumenti o vlasništvu, ugovor o iznajmljivanju ili pismo o namerama vlasnika da iznajmi skladište/stovarište ponuđaču;</w:t>
      </w:r>
    </w:p>
    <w:p>
      <w:pPr>
        <w:pStyle w:val="TextBody"/>
        <w:numPr>
          <w:ilvl w:val="0"/>
          <w:numId w:val="0"/>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 xml:space="preserve">Grupa ponuđača: Navedeni uslov potrebno je da ispunjava grupa u celosti (makar jedan član grupe ponuđača). </w:t>
      </w:r>
    </w:p>
    <w:p>
      <w:pPr>
        <w:pStyle w:val="TextBody"/>
        <w:numPr>
          <w:ilvl w:val="0"/>
          <w:numId w:val="19"/>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360"/>
        <w:jc w:val="both"/>
        <w:outlineLvl w:val="3"/>
        <w:rPr/>
      </w:pPr>
      <w:r>
        <w:rPr/>
        <w:t>Ponuđačevi dokumenti o vlasništvu, ugovor o iznajmljivanju ili pismo o namerama vlasnika da iznajmi kamione ponuđaču;</w:t>
      </w:r>
    </w:p>
    <w:p>
      <w:pPr>
        <w:pStyle w:val="TextBody"/>
        <w:numPr>
          <w:ilvl w:val="0"/>
          <w:numId w:val="0"/>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 xml:space="preserve">Grupa ponuđača: Navedeni uslov potrebno je da ispunjava grupa u celosti (makar jedan član grupe ponuđača). </w:t>
      </w:r>
    </w:p>
    <w:p>
      <w:pPr>
        <w:pStyle w:val="TextBody"/>
        <w:numPr>
          <w:ilvl w:val="0"/>
          <w:numId w:val="19"/>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360"/>
        <w:jc w:val="both"/>
        <w:outlineLvl w:val="3"/>
        <w:rPr/>
      </w:pPr>
      <w:r>
        <w:rPr/>
        <w:t>Kopija sertifikata izdata od strane ovlašćenog tela (telo koje izdaje sertifikat treba da bude akreditovano od strane Akreditacionog tela Srbije).</w:t>
      </w:r>
    </w:p>
    <w:p>
      <w:pPr>
        <w:pStyle w:val="TextBody"/>
        <w:numPr>
          <w:ilvl w:val="0"/>
          <w:numId w:val="0"/>
        </w:numPr>
        <w:tabs>
          <w:tab w:val="left" w:pos="0" w:leader="none"/>
          <w:tab w:val="left" w:pos="1133" w:leader="none"/>
          <w:tab w:val="left" w:pos="1985" w:leader="none"/>
          <w:tab w:val="left" w:pos="2268"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 xml:space="preserve">Grupa ponuđača: Navedeni uslov potrebno je da ispunjava grupa u celosti (makar jedan član grupe ponuđača). </w:t>
      </w:r>
    </w:p>
    <w:p>
      <w:pPr>
        <w:pStyle w:val="TextBody"/>
        <w:numPr>
          <w:ilvl w:val="0"/>
          <w:numId w:val="0"/>
        </w:numPr>
        <w:tabs>
          <w:tab w:val="left" w:pos="0" w:leader="none"/>
          <w:tab w:val="left" w:pos="1133" w:leader="none"/>
          <w:tab w:val="left" w:pos="1985" w:leader="none"/>
          <w:tab w:val="left" w:pos="2268"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pPr>
      <w:r>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Sadržaj tendera, valuta i jezik postupka</w:t>
      </w:r>
    </w:p>
    <w:p>
      <w:pPr>
        <w:pStyle w:val="Heading2"/>
        <w:widowControl w:val="false"/>
        <w:spacing w:before="120" w:after="120"/>
        <w:jc w:val="both"/>
        <w:rPr/>
      </w:pPr>
      <w:r>
        <w:rPr/>
        <w:t xml:space="preserve">Jezik postupka </w:t>
      </w:r>
      <w:r>
        <w:rPr>
          <w:b/>
        </w:rPr>
        <w:t xml:space="preserve">je srpski </w:t>
      </w:r>
      <w:r>
        <w:rPr>
          <w:b/>
          <w:lang w:val="uz-Cyrl-UZ"/>
        </w:rPr>
        <w:t>jezik</w:t>
      </w:r>
      <w:r>
        <w:rPr/>
        <w:t xml:space="preserve">. Ponude, sva prepiska i dokumenti u vezi sa postupkom javne nabavke koja se razmanjuje između ponuđača i Naručioca moraju da budu na srpskom jeziku. </w:t>
      </w:r>
    </w:p>
    <w:p>
      <w:pPr>
        <w:pStyle w:val="Heading2"/>
        <w:widowControl w:val="false"/>
        <w:spacing w:before="120" w:after="120"/>
        <w:jc w:val="both"/>
        <w:rPr>
          <w:lang w:val="en-US"/>
        </w:rPr>
      </w:pPr>
      <w:r>
        <w:rPr/>
        <w:t>Prateća dokumentacija i štampana literatura koj</w:t>
      </w:r>
      <w:r>
        <w:rPr>
          <w:lang w:val="uz-Cyrl-UZ"/>
        </w:rPr>
        <w:t>u</w:t>
      </w:r>
      <w:r>
        <w:rPr/>
        <w:t xml:space="preserve"> dostavlja ponuđač može da bude i na drugom jeziku, pod uslovom da je uz nju dostavljen i prevod na jezik postupka, kako je navedeno u prethodnom tekstu. Za potrebe tumačenja ponude prednost ima srpski jezik. </w:t>
      </w:r>
    </w:p>
    <w:p>
      <w:pPr>
        <w:pStyle w:val="Normal"/>
        <w:spacing w:before="120" w:after="120"/>
        <w:rPr>
          <w:b/>
          <w:b/>
        </w:rPr>
      </w:pPr>
      <w:r>
        <w:rPr/>
        <w:t xml:space="preserve">Ponuđači ponudu dostavljaju izraženu </w:t>
      </w:r>
      <w:r>
        <w:rPr>
          <w:b/>
        </w:rPr>
        <w:t xml:space="preserve">u </w:t>
      </w:r>
      <w:r>
        <w:rPr>
          <w:b/>
          <w:lang w:val="uz-Cyrl-UZ"/>
        </w:rPr>
        <w:t xml:space="preserve">dinarima </w:t>
      </w:r>
      <w:r>
        <w:rPr>
          <w:b/>
        </w:rPr>
        <w:t>(</w:t>
      </w:r>
      <w:r>
        <w:rPr>
          <w:b/>
          <w:lang w:val="uz-Cyrl-UZ"/>
        </w:rPr>
        <w:t>RSD</w:t>
      </w:r>
      <w:r>
        <w:rPr>
          <w:b/>
        </w:rPr>
        <w:t>).</w:t>
      </w:r>
    </w:p>
    <w:p>
      <w:pPr>
        <w:pStyle w:val="Normal"/>
        <w:widowControl w:val="false"/>
        <w:spacing w:before="120" w:after="120"/>
        <w:jc w:val="both"/>
        <w:rPr>
          <w:b/>
          <w:b/>
          <w:u w:val="single"/>
        </w:rPr>
      </w:pPr>
      <w:r>
        <w:rPr>
          <w:b/>
          <w:u w:val="single"/>
        </w:rPr>
        <w:t>PONUDA MORA DA SADRŽI SLEDEĆA DOKUMENTA:</w:t>
      </w:r>
    </w:p>
    <w:p>
      <w:pPr>
        <w:pStyle w:val="Normal"/>
        <w:widowControl w:val="false"/>
        <w:numPr>
          <w:ilvl w:val="0"/>
          <w:numId w:val="1"/>
        </w:numPr>
        <w:tabs>
          <w:tab w:val="left" w:pos="567" w:leader="none"/>
        </w:tabs>
        <w:spacing w:before="120" w:after="120"/>
        <w:ind w:left="567" w:hanging="567"/>
        <w:jc w:val="both"/>
        <w:rPr/>
      </w:pPr>
      <w:r>
        <w:rPr>
          <w:b/>
          <w:lang w:val="sr-Latn-CS"/>
        </w:rPr>
        <w:t>Administrativni deo</w:t>
      </w:r>
      <w:r>
        <w:rPr>
          <w:b/>
        </w:rPr>
        <w:t xml:space="preserve"> ponude</w:t>
      </w:r>
      <w:r>
        <w:rPr>
          <w:b/>
          <w:lang w:val="sr-Latn-CS"/>
        </w:rPr>
        <w:t xml:space="preserve"> </w:t>
      </w:r>
      <w:r>
        <w:rPr>
          <w:lang w:val="uz-Cyrl-UZ"/>
        </w:rPr>
        <w:t xml:space="preserve">koji </w:t>
      </w:r>
      <w:r>
        <w:rPr/>
        <w:t>uključuje:</w:t>
      </w:r>
    </w:p>
    <w:p>
      <w:pPr>
        <w:pStyle w:val="ListParagraph"/>
        <w:numPr>
          <w:ilvl w:val="0"/>
          <w:numId w:val="11"/>
        </w:numPr>
        <w:spacing w:before="120" w:after="120"/>
        <w:jc w:val="both"/>
        <w:rPr>
          <w:u w:val="single"/>
        </w:rPr>
      </w:pPr>
      <w:r>
        <w:rPr/>
        <w:t xml:space="preserve">Popunjen, potpisan i pečatom overen Obrazac </w:t>
      </w:r>
      <w:r>
        <w:rPr>
          <w:lang w:val="sr-Latn-CS"/>
        </w:rPr>
        <w:t xml:space="preserve">1 </w:t>
      </w:r>
      <w:r>
        <w:rPr/>
        <w:t xml:space="preserve">: </w:t>
      </w:r>
      <w:r>
        <w:rPr>
          <w:u w:val="single"/>
          <w:lang w:val="sr-Latn-CS"/>
        </w:rPr>
        <w:t>Obrazac</w:t>
      </w:r>
      <w:r>
        <w:rPr>
          <w:u w:val="single"/>
        </w:rPr>
        <w:t xml:space="preserve"> ponud</w:t>
      </w:r>
      <w:r>
        <w:rPr>
          <w:u w:val="single"/>
          <w:lang w:val="sr-Latn-CS"/>
        </w:rPr>
        <w:t xml:space="preserve">e, kao i potpisan i pečatom overen Sporazum o integritetu koji čini sastavni deo Obrasca (ponude). </w:t>
      </w:r>
      <w:r>
        <w:rPr>
          <w:color w:val="000000"/>
          <w:u w:val="single"/>
          <w:lang w:val="sr-Latn-CS"/>
        </w:rPr>
        <w:t>Ukoliko Ponuđač podnosi zajedničku ponudu dužan je da dostavi potpisan Sporazum o integritetu, za svakog člana grupe ponuđača, u originalu.</w:t>
      </w:r>
    </w:p>
    <w:p>
      <w:pPr>
        <w:pStyle w:val="ListParagraph"/>
        <w:numPr>
          <w:ilvl w:val="0"/>
          <w:numId w:val="11"/>
        </w:numPr>
        <w:spacing w:before="120" w:after="120"/>
        <w:jc w:val="both"/>
        <w:rPr/>
      </w:pPr>
      <w:r>
        <w:rPr/>
        <w:t>Dokaze iz tačke 3.2 i 3.11 Uputstva ponuđačima.</w:t>
      </w:r>
    </w:p>
    <w:p>
      <w:pPr>
        <w:pStyle w:val="ListParagraph"/>
        <w:numPr>
          <w:ilvl w:val="0"/>
          <w:numId w:val="11"/>
        </w:numPr>
        <w:spacing w:before="120" w:after="120"/>
        <w:jc w:val="both"/>
        <w:rPr/>
      </w:pPr>
      <w:r>
        <w:rPr/>
        <w:t>Popunjen, potpisan i pečatom overen Obrazac 2 : Izjava ponuđača.</w:t>
      </w:r>
    </w:p>
    <w:p>
      <w:pPr>
        <w:pStyle w:val="ListParagraph"/>
        <w:numPr>
          <w:ilvl w:val="0"/>
          <w:numId w:val="11"/>
        </w:numPr>
        <w:spacing w:before="120" w:after="120"/>
        <w:jc w:val="both"/>
        <w:rPr/>
      </w:pPr>
      <w:r>
        <w:rPr/>
        <w:t>Propisno overen potpis: zvanični dokument (statut, punomoćje, izjava beležnika, itd.) kojim se dokazuje da je lice koje potpisuje u ime ponuđača dokumenta koji čine ponudu propisno ovlašćeno za to.</w:t>
      </w:r>
    </w:p>
    <w:p>
      <w:pPr>
        <w:pStyle w:val="ListParagraph"/>
        <w:numPr>
          <w:ilvl w:val="0"/>
          <w:numId w:val="11"/>
        </w:numPr>
        <w:spacing w:before="120" w:after="120"/>
        <w:jc w:val="both"/>
        <w:rPr/>
      </w:pPr>
      <w:r>
        <w:rPr/>
        <w:t>Tendersku garanciju u skladu sa tačkom 15.2. i Obrascem 3 dela A – Tenderska garancija.</w:t>
      </w:r>
    </w:p>
    <w:p>
      <w:pPr>
        <w:pStyle w:val="ListParagraph"/>
        <w:numPr>
          <w:ilvl w:val="0"/>
          <w:numId w:val="11"/>
        </w:numPr>
        <w:spacing w:before="120" w:after="120"/>
        <w:jc w:val="both"/>
        <w:rPr>
          <w:color w:val="000000"/>
        </w:rPr>
      </w:pPr>
      <w:r>
        <w:rPr>
          <w:color w:val="000000"/>
        </w:rPr>
        <w:t xml:space="preserve">Potpisan i pečatom overen model Ugovornog sporazuma (tenderski dosije, deo </w:t>
      </w:r>
      <w:r>
        <w:rPr>
          <w:color w:val="000000"/>
          <w:lang w:val="sr-Latn-CS"/>
        </w:rPr>
        <w:t>B</w:t>
      </w:r>
      <w:r>
        <w:rPr>
          <w:color w:val="000000"/>
        </w:rPr>
        <w:t>: Ugovorni sporazum o isporuci dobara građevinskog materijala).</w:t>
      </w:r>
    </w:p>
    <w:p>
      <w:pPr>
        <w:pStyle w:val="Normal"/>
        <w:widowControl w:val="false"/>
        <w:numPr>
          <w:ilvl w:val="0"/>
          <w:numId w:val="1"/>
        </w:numPr>
        <w:tabs>
          <w:tab w:val="left" w:pos="567" w:leader="none"/>
        </w:tabs>
        <w:spacing w:before="120" w:after="120"/>
        <w:ind w:left="567" w:hanging="567"/>
        <w:jc w:val="both"/>
        <w:rPr>
          <w:b/>
          <w:b/>
        </w:rPr>
      </w:pPr>
      <w:r>
        <w:rPr>
          <w:b/>
        </w:rPr>
        <w:t>Tehničk</w:t>
      </w:r>
      <w:r>
        <w:rPr>
          <w:b/>
          <w:lang w:val="uz-Cyrl-UZ"/>
        </w:rPr>
        <w:t>i deo</w:t>
      </w:r>
      <w:r>
        <w:rPr>
          <w:b/>
        </w:rPr>
        <w:t xml:space="preserve"> ponude </w:t>
      </w:r>
      <w:r>
        <w:rPr/>
        <w:t>koji uključuje</w:t>
      </w:r>
      <w:r>
        <w:rPr>
          <w:b/>
        </w:rPr>
        <w:t>:</w:t>
      </w:r>
    </w:p>
    <w:p>
      <w:pPr>
        <w:pStyle w:val="ListParagraph"/>
        <w:numPr>
          <w:ilvl w:val="0"/>
          <w:numId w:val="12"/>
        </w:numPr>
        <w:spacing w:before="120" w:after="120"/>
        <w:jc w:val="both"/>
        <w:rPr/>
      </w:pPr>
      <w:r>
        <w:rPr/>
        <w:t>Zahteve po pitanju kvaliteta i standarde koji se nalaze u tenderskom dosijeu, potpisane i pečatirane od strane lica ovlašćenog da u ime Ponuđača potpisuje dokumenta  koji čine ponudu.</w:t>
      </w:r>
    </w:p>
    <w:p>
      <w:pPr>
        <w:pStyle w:val="Normal"/>
        <w:widowControl w:val="false"/>
        <w:numPr>
          <w:ilvl w:val="0"/>
          <w:numId w:val="1"/>
        </w:numPr>
        <w:tabs>
          <w:tab w:val="left" w:pos="567" w:leader="none"/>
        </w:tabs>
        <w:spacing w:before="120" w:after="120"/>
        <w:ind w:left="567" w:hanging="567"/>
        <w:jc w:val="both"/>
        <w:rPr>
          <w:b/>
          <w:b/>
        </w:rPr>
      </w:pPr>
      <w:r>
        <w:rPr>
          <w:b/>
        </w:rPr>
        <w:t>Finansijsk</w:t>
      </w:r>
      <w:r>
        <w:rPr>
          <w:b/>
          <w:lang w:val="uz-Cyrl-UZ"/>
        </w:rPr>
        <w:t xml:space="preserve">i deo ponude </w:t>
      </w:r>
      <w:r>
        <w:rPr>
          <w:lang w:val="uz-Cyrl-UZ"/>
        </w:rPr>
        <w:t xml:space="preserve">(videti Aneks </w:t>
      </w:r>
      <w:r>
        <w:rPr>
          <w:lang w:val="sr-Latn-CS"/>
        </w:rPr>
        <w:t>2</w:t>
      </w:r>
      <w:r>
        <w:rPr>
          <w:lang w:val="uz-Cyrl-UZ"/>
        </w:rPr>
        <w:t>: Struktura i količina za materijal)</w:t>
      </w:r>
      <w:r>
        <w:rPr>
          <w:b/>
          <w:lang w:val="uz-Cyrl-UZ"/>
        </w:rPr>
        <w:t xml:space="preserve"> </w:t>
      </w:r>
      <w:r>
        <w:rPr>
          <w:lang w:val="uz-Cyrl-UZ"/>
        </w:rPr>
        <w:t>koji uključuje</w:t>
      </w:r>
      <w:r>
        <w:rPr>
          <w:b/>
        </w:rPr>
        <w:t>:</w:t>
      </w:r>
    </w:p>
    <w:p>
      <w:pPr>
        <w:pStyle w:val="ListParagraph"/>
        <w:numPr>
          <w:ilvl w:val="0"/>
          <w:numId w:val="13"/>
        </w:numPr>
        <w:spacing w:before="120" w:after="120"/>
        <w:jc w:val="both"/>
        <w:rPr/>
      </w:pPr>
      <w:r>
        <w:rPr/>
        <w:t>Finansijski deo ponude na bazi DDP</w:t>
      </w:r>
      <w:r>
        <w:rPr>
          <w:rStyle w:val="FootnoteAnchor"/>
        </w:rPr>
        <w:footnoteReference w:id="2"/>
      </w:r>
      <w:r>
        <w:rPr/>
        <w:t xml:space="preserve"> + istovar za ponuđena dobra. Finansijski deo ponude podnosi se popunjavanjem Aneksa 2: Struktura i količina za materijal i popunjavanjem Obrasca 1 – Obrazac ponude.</w:t>
      </w:r>
    </w:p>
    <w:p>
      <w:pPr>
        <w:pStyle w:val="Normal"/>
        <w:spacing w:before="120" w:after="120"/>
        <w:jc w:val="both"/>
        <w:rPr/>
      </w:pPr>
      <w:r>
        <w:rPr/>
        <w:t>Ako podneseni dokazi nisu na jeziku postupka</w:t>
      </w:r>
      <w:r>
        <w:rPr>
          <w:lang w:val="sr-Latn-CS"/>
        </w:rPr>
        <w:t>, Naručilac može tražiti da se dostavi</w:t>
      </w:r>
      <w:r>
        <w:rPr/>
        <w:t xml:space="preserve"> prevod dostavljene dokumentacije na jezik postupka kako bi se omogućila procena dokumentacije. Dokaz ili izjave mogu biti originali ili kopije. Ako se dostavljaju kopije, originali se moraju poslati na uvid na zahtev Naručioca.</w:t>
      </w:r>
    </w:p>
    <w:p>
      <w:pPr>
        <w:pStyle w:val="Normal"/>
        <w:spacing w:before="120" w:after="120"/>
        <w:jc w:val="both"/>
        <w:rPr/>
      </w:pPr>
      <w:r>
        <w:rPr/>
        <w:t xml:space="preserve">Podsećamo ponuđače da davanje netačnih podataka po ovom tenderskom postupku može da dovede do </w:t>
      </w:r>
      <w:r>
        <w:rPr>
          <w:lang w:val="uz-Cyrl-UZ"/>
        </w:rPr>
        <w:t>odbijanja njihove ponude odnosno raskida ugovora</w:t>
      </w:r>
      <w:r>
        <w:rPr>
          <w:lang w:val="sr-Latn-CS"/>
        </w:rPr>
        <w:t xml:space="preserve"> </w:t>
      </w:r>
      <w:r>
        <w:rPr/>
        <w:t>u okviru Regionalnog stambenog programa.</w:t>
      </w:r>
    </w:p>
    <w:p>
      <w:pPr>
        <w:pStyle w:val="Normal"/>
        <w:shd w:val="clear" w:color="auto" w:fill="FFFFFF"/>
        <w:spacing w:before="120" w:after="120"/>
        <w:jc w:val="both"/>
        <w:rPr/>
      </w:pPr>
      <w:r>
        <w:rPr/>
        <w:t xml:space="preserve">U nastavku slede informacije u vezi sa poreskim i carinskim propisima.  </w:t>
      </w:r>
    </w:p>
    <w:p>
      <w:pPr>
        <w:pStyle w:val="Normal"/>
        <w:spacing w:before="120" w:after="120"/>
        <w:jc w:val="both"/>
        <w:rPr>
          <w:u w:val="single"/>
        </w:rPr>
      </w:pPr>
      <w:r>
        <w:rPr>
          <w:u w:val="single"/>
        </w:rPr>
        <w:t>Izuzeće od poreza:</w:t>
      </w:r>
    </w:p>
    <w:p>
      <w:pPr>
        <w:pStyle w:val="Normal"/>
        <w:spacing w:before="120" w:after="120"/>
        <w:jc w:val="both"/>
        <w:rPr>
          <w:lang w:val="sr-Latn-CS"/>
        </w:rPr>
      </w:pPr>
      <w:r>
        <w:rPr>
          <w:lang w:val="en-GB"/>
        </w:rPr>
        <w:t>Sva</w:t>
      </w:r>
      <w:r>
        <w:rPr/>
        <w:t xml:space="preserve"> </w:t>
      </w:r>
      <w:r>
        <w:rPr>
          <w:lang w:val="en-GB"/>
        </w:rPr>
        <w:t>pla</w:t>
      </w:r>
      <w:r>
        <w:rPr/>
        <w:t>ć</w:t>
      </w:r>
      <w:r>
        <w:rPr>
          <w:lang w:val="en-GB"/>
        </w:rPr>
        <w:t>anja</w:t>
      </w:r>
      <w:r>
        <w:rPr/>
        <w:t xml:space="preserve"> </w:t>
      </w:r>
      <w:r>
        <w:rPr>
          <w:lang w:val="en-GB"/>
        </w:rPr>
        <w:t>finansirana</w:t>
      </w:r>
      <w:r>
        <w:rPr/>
        <w:t xml:space="preserve"> </w:t>
      </w:r>
      <w:r>
        <w:rPr>
          <w:lang w:val="en-GB"/>
        </w:rPr>
        <w:t>iz</w:t>
      </w:r>
      <w:r>
        <w:rPr/>
        <w:t xml:space="preserve"> </w:t>
      </w:r>
      <w:r>
        <w:rPr>
          <w:lang w:val="en-GB"/>
        </w:rPr>
        <w:t>donorskih</w:t>
      </w:r>
      <w:r>
        <w:rPr/>
        <w:t xml:space="preserve"> </w:t>
      </w:r>
      <w:r>
        <w:rPr>
          <w:lang w:val="en-GB"/>
        </w:rPr>
        <w:t>sredstava</w:t>
      </w:r>
      <w:r>
        <w:rPr/>
        <w:t xml:space="preserve"> </w:t>
      </w:r>
      <w:r>
        <w:rPr>
          <w:lang w:val="en-GB"/>
        </w:rPr>
        <w:t>u</w:t>
      </w:r>
      <w:r>
        <w:rPr/>
        <w:t xml:space="preserve"> </w:t>
      </w:r>
      <w:r>
        <w:rPr>
          <w:lang w:val="en-GB"/>
        </w:rPr>
        <w:t>okviru</w:t>
      </w:r>
      <w:r>
        <w:rPr/>
        <w:t xml:space="preserve"> </w:t>
      </w:r>
      <w:r>
        <w:rPr>
          <w:lang w:val="en-GB"/>
        </w:rPr>
        <w:t>Regionalnog</w:t>
      </w:r>
      <w:r>
        <w:rPr/>
        <w:t xml:space="preserve"> </w:t>
      </w:r>
      <w:r>
        <w:rPr>
          <w:lang w:val="en-GB"/>
        </w:rPr>
        <w:t>stambenog</w:t>
      </w:r>
      <w:r>
        <w:rPr/>
        <w:t xml:space="preserve"> </w:t>
      </w:r>
      <w:r>
        <w:rPr>
          <w:lang w:val="en-GB"/>
        </w:rPr>
        <w:t>programa</w:t>
      </w:r>
      <w:r>
        <w:rPr/>
        <w:t xml:space="preserve"> </w:t>
      </w:r>
      <w:r>
        <w:rPr>
          <w:lang w:val="en-GB"/>
        </w:rPr>
        <w:t>u</w:t>
      </w:r>
      <w:r>
        <w:rPr/>
        <w:t xml:space="preserve"> </w:t>
      </w:r>
      <w:r>
        <w:rPr>
          <w:lang w:val="en-GB"/>
        </w:rPr>
        <w:t>potpunosti</w:t>
      </w:r>
      <w:r>
        <w:rPr/>
        <w:t xml:space="preserve"> </w:t>
      </w:r>
      <w:r>
        <w:rPr>
          <w:lang w:val="en-GB"/>
        </w:rPr>
        <w:t>su</w:t>
      </w:r>
      <w:r>
        <w:rPr/>
        <w:t xml:space="preserve"> </w:t>
      </w:r>
      <w:r>
        <w:rPr>
          <w:lang w:val="en-GB"/>
        </w:rPr>
        <w:t>oslobo</w:t>
      </w:r>
      <w:r>
        <w:rPr/>
        <w:t>đ</w:t>
      </w:r>
      <w:r>
        <w:rPr>
          <w:lang w:val="en-GB"/>
        </w:rPr>
        <w:t>ena</w:t>
      </w:r>
      <w:r>
        <w:rPr/>
        <w:t xml:space="preserve"> </w:t>
      </w:r>
      <w:r>
        <w:rPr>
          <w:lang w:val="en-GB"/>
        </w:rPr>
        <w:t>od</w:t>
      </w:r>
      <w:r>
        <w:rPr/>
        <w:t xml:space="preserve"> </w:t>
      </w:r>
      <w:r>
        <w:rPr>
          <w:lang w:val="en-GB"/>
        </w:rPr>
        <w:t>PDV</w:t>
      </w:r>
      <w:r>
        <w:rPr/>
        <w:t>-</w:t>
      </w:r>
      <w:r>
        <w:rPr>
          <w:lang w:val="en-GB"/>
        </w:rPr>
        <w:t>a</w:t>
      </w:r>
      <w:r>
        <w:rPr/>
        <w:t xml:space="preserve">, </w:t>
      </w:r>
      <w:r>
        <w:rPr>
          <w:lang w:val="en-GB"/>
        </w:rPr>
        <w:t>u</w:t>
      </w:r>
      <w:r>
        <w:rPr/>
        <w:t xml:space="preserve"> </w:t>
      </w:r>
      <w:r>
        <w:rPr>
          <w:lang w:val="en-GB"/>
        </w:rPr>
        <w:t>skladu</w:t>
      </w:r>
      <w:r>
        <w:rPr/>
        <w:t xml:space="preserve"> </w:t>
      </w:r>
      <w:r>
        <w:rPr>
          <w:lang w:val="en-GB"/>
        </w:rPr>
        <w:t>sa</w:t>
      </w:r>
      <w:r>
        <w:rPr/>
        <w:t xml:space="preserve"> </w:t>
      </w:r>
      <w:r>
        <w:rPr>
          <w:lang w:val="en-GB"/>
        </w:rPr>
        <w:t>tim</w:t>
      </w:r>
      <w:r>
        <w:rPr/>
        <w:t xml:space="preserve"> </w:t>
      </w:r>
      <w:r>
        <w:rPr>
          <w:lang w:val="en-GB"/>
        </w:rPr>
        <w:t>predmetni</w:t>
      </w:r>
      <w:r>
        <w:rPr/>
        <w:t xml:space="preserve"> </w:t>
      </w:r>
      <w:r>
        <w:rPr>
          <w:lang w:val="en-GB"/>
        </w:rPr>
        <w:t>ugovor</w:t>
      </w:r>
      <w:r>
        <w:rPr/>
        <w:t xml:space="preserve"> </w:t>
      </w:r>
      <w:r>
        <w:rPr>
          <w:lang w:val="en-GB"/>
        </w:rPr>
        <w:t>je</w:t>
      </w:r>
      <w:r>
        <w:rPr/>
        <w:t xml:space="preserve"> </w:t>
      </w:r>
      <w:r>
        <w:rPr>
          <w:lang w:val="en-GB"/>
        </w:rPr>
        <w:t>oslobodjen</w:t>
      </w:r>
      <w:r>
        <w:rPr/>
        <w:t xml:space="preserve"> </w:t>
      </w:r>
      <w:r>
        <w:rPr>
          <w:lang w:val="en-GB"/>
        </w:rPr>
        <w:t>pla</w:t>
      </w:r>
      <w:r>
        <w:rPr/>
        <w:t>ć</w:t>
      </w:r>
      <w:r>
        <w:rPr>
          <w:lang w:val="en-GB"/>
        </w:rPr>
        <w:t>anja</w:t>
      </w:r>
      <w:r>
        <w:rPr/>
        <w:t xml:space="preserve"> </w:t>
      </w:r>
      <w:r>
        <w:rPr>
          <w:lang w:val="en-GB"/>
        </w:rPr>
        <w:t>PDV-</w:t>
      </w:r>
      <w:r>
        <w:rPr>
          <w:lang w:val="sr-Latn-CS"/>
        </w:rPr>
        <w:t>a.</w:t>
      </w:r>
    </w:p>
    <w:p>
      <w:pPr>
        <w:pStyle w:val="Normal"/>
        <w:spacing w:before="120" w:after="120"/>
        <w:jc w:val="both"/>
        <w:rPr>
          <w:u w:val="single"/>
        </w:rPr>
      </w:pPr>
      <w:r>
        <w:rPr>
          <w:u w:val="single"/>
        </w:rPr>
        <w:t>Postupak oslobađanja od plaćanja PDV:</w:t>
      </w:r>
    </w:p>
    <w:p>
      <w:pPr>
        <w:pStyle w:val="Normal"/>
        <w:spacing w:before="120" w:after="120"/>
        <w:jc w:val="both"/>
        <w:rPr/>
      </w:pPr>
      <w:r>
        <w:rPr/>
        <w:t xml:space="preserve">U slučaju sklapanja ugovora u kontekstu Regionalnog stambenog programa u vezi sa realizacijom radova, pružanjem usluga ili isporukom dobara, a kada je ugovarač/izvođač domaće/strano lice, krajnji korisnik (JUP Istraživanje i razvoj doo Beograd ili Sekretarijat za izbeglice i migracije Republike Srbije, ili treće lice) projekta ima pravo da u okviru ugovora koji se sprovodi pristupi postupku oslobađanja od PDV u skladu sa </w:t>
      </w:r>
      <w:r>
        <w:rPr>
          <w:lang w:val="en-GB"/>
        </w:rPr>
        <w:t>Pravilnikom</w:t>
      </w:r>
      <w:r>
        <w:rPr/>
        <w:t xml:space="preserve"> </w:t>
      </w:r>
      <w:r>
        <w:rPr>
          <w:lang w:val="en-GB"/>
        </w:rPr>
        <w:t>o</w:t>
      </w:r>
      <w:r>
        <w:rPr/>
        <w:t xml:space="preserve"> </w:t>
      </w:r>
      <w:r>
        <w:rPr>
          <w:lang w:val="en-GB"/>
        </w:rPr>
        <w:t>izmenana</w:t>
      </w:r>
      <w:r>
        <w:rPr/>
        <w:t xml:space="preserve"> </w:t>
      </w:r>
      <w:r>
        <w:rPr>
          <w:lang w:val="en-GB"/>
        </w:rPr>
        <w:t>i</w:t>
      </w:r>
      <w:r>
        <w:rPr/>
        <w:t xml:space="preserve"> </w:t>
      </w:r>
      <w:r>
        <w:rPr>
          <w:lang w:val="en-GB"/>
        </w:rPr>
        <w:t>dopunama</w:t>
      </w:r>
      <w:r>
        <w:rPr/>
        <w:t xml:space="preserve"> </w:t>
      </w:r>
      <w:r>
        <w:rPr>
          <w:lang w:val="en-GB"/>
        </w:rPr>
        <w:t>Pravilnika</w:t>
      </w:r>
      <w:r>
        <w:rPr/>
        <w:t xml:space="preserve"> </w:t>
      </w:r>
      <w:r>
        <w:rPr>
          <w:lang w:val="en-GB"/>
        </w:rPr>
        <w:t>o</w:t>
      </w:r>
      <w:r>
        <w:rPr/>
        <w:t xml:space="preserve"> </w:t>
      </w:r>
      <w:r>
        <w:rPr>
          <w:lang w:val="en-GB"/>
        </w:rPr>
        <w:t>na</w:t>
      </w:r>
      <w:r>
        <w:rPr/>
        <w:t>č</w:t>
      </w:r>
      <w:r>
        <w:rPr>
          <w:lang w:val="en-GB"/>
        </w:rPr>
        <w:t>inu</w:t>
      </w:r>
      <w:r>
        <w:rPr/>
        <w:t xml:space="preserve"> </w:t>
      </w:r>
      <w:r>
        <w:rPr>
          <w:lang w:val="en-GB"/>
        </w:rPr>
        <w:t>i</w:t>
      </w:r>
      <w:r>
        <w:rPr/>
        <w:t xml:space="preserve"> </w:t>
      </w:r>
      <w:r>
        <w:rPr>
          <w:lang w:val="en-GB"/>
        </w:rPr>
        <w:t>postupku</w:t>
      </w:r>
      <w:r>
        <w:rPr/>
        <w:t xml:space="preserve"> </w:t>
      </w:r>
      <w:r>
        <w:rPr>
          <w:lang w:val="en-GB"/>
        </w:rPr>
        <w:t>ostvarivanja</w:t>
      </w:r>
      <w:r>
        <w:rPr/>
        <w:t xml:space="preserve"> </w:t>
      </w:r>
      <w:r>
        <w:rPr>
          <w:lang w:val="en-GB"/>
        </w:rPr>
        <w:t>poreskih</w:t>
      </w:r>
      <w:r>
        <w:rPr/>
        <w:t xml:space="preserve"> </w:t>
      </w:r>
      <w:r>
        <w:rPr>
          <w:lang w:val="en-GB"/>
        </w:rPr>
        <w:t>oslobodjenja</w:t>
      </w:r>
      <w:r>
        <w:rPr/>
        <w:t xml:space="preserve"> </w:t>
      </w:r>
      <w:r>
        <w:rPr>
          <w:lang w:val="en-GB"/>
        </w:rPr>
        <w:t>kod</w:t>
      </w:r>
      <w:r>
        <w:rPr/>
        <w:t xml:space="preserve"> </w:t>
      </w:r>
      <w:r>
        <w:rPr>
          <w:lang w:val="en-GB"/>
        </w:rPr>
        <w:t>PDV</w:t>
      </w:r>
      <w:r>
        <w:rPr/>
        <w:t>-</w:t>
      </w:r>
      <w:r>
        <w:rPr>
          <w:lang w:val="en-GB"/>
        </w:rPr>
        <w:t>a</w:t>
      </w:r>
      <w:r>
        <w:rPr/>
        <w:t xml:space="preserve"> </w:t>
      </w:r>
      <w:r>
        <w:rPr>
          <w:lang w:val="en-GB"/>
        </w:rPr>
        <w:t>sa</w:t>
      </w:r>
      <w:r>
        <w:rPr/>
        <w:t xml:space="preserve"> </w:t>
      </w:r>
      <w:r>
        <w:rPr>
          <w:lang w:val="en-GB"/>
        </w:rPr>
        <w:t>pravom</w:t>
      </w:r>
      <w:r>
        <w:rPr/>
        <w:t xml:space="preserve"> </w:t>
      </w:r>
      <w:r>
        <w:rPr>
          <w:lang w:val="en-GB"/>
        </w:rPr>
        <w:t>na</w:t>
      </w:r>
      <w:r>
        <w:rPr/>
        <w:t xml:space="preserve"> </w:t>
      </w:r>
      <w:r>
        <w:rPr>
          <w:lang w:val="en-GB"/>
        </w:rPr>
        <w:t>odbitak</w:t>
      </w:r>
      <w:r>
        <w:rPr/>
        <w:t xml:space="preserve"> </w:t>
      </w:r>
      <w:r>
        <w:rPr>
          <w:lang w:val="en-GB"/>
        </w:rPr>
        <w:t>predhodnog</w:t>
      </w:r>
      <w:r>
        <w:rPr/>
        <w:t xml:space="preserve"> </w:t>
      </w:r>
      <w:r>
        <w:rPr>
          <w:lang w:val="en-GB"/>
        </w:rPr>
        <w:t>poreza</w:t>
      </w:r>
      <w:r>
        <w:rPr/>
        <w:t xml:space="preserve"> – č</w:t>
      </w:r>
      <w:r>
        <w:rPr>
          <w:lang w:val="en-GB"/>
        </w:rPr>
        <w:t>lan</w:t>
      </w:r>
      <w:r>
        <w:rPr/>
        <w:t xml:space="preserve"> 1 </w:t>
      </w:r>
      <w:r>
        <w:rPr>
          <w:lang w:val="en-GB"/>
        </w:rPr>
        <w:t>i</w:t>
      </w:r>
      <w:r>
        <w:rPr/>
        <w:t xml:space="preserve"> č</w:t>
      </w:r>
      <w:r>
        <w:rPr>
          <w:lang w:val="en-GB"/>
        </w:rPr>
        <w:t>lan</w:t>
      </w:r>
      <w:r>
        <w:rPr/>
        <w:t xml:space="preserve"> 2 </w:t>
      </w:r>
      <w:r>
        <w:rPr>
          <w:lang w:val="en-GB"/>
        </w:rPr>
        <w:t>stav</w:t>
      </w:r>
      <w:r>
        <w:rPr/>
        <w:t xml:space="preserve"> 1 (</w:t>
      </w:r>
      <w:r>
        <w:rPr>
          <w:lang w:val="en-GB"/>
        </w:rPr>
        <w:t>dokument</w:t>
      </w:r>
      <w:r>
        <w:rPr/>
        <w:t xml:space="preserve"> </w:t>
      </w:r>
      <w:r>
        <w:rPr>
          <w:lang w:val="en-GB"/>
        </w:rPr>
        <w:t>je</w:t>
      </w:r>
      <w:r>
        <w:rPr/>
        <w:t xml:space="preserve"> </w:t>
      </w:r>
      <w:r>
        <w:rPr>
          <w:lang w:val="en-GB"/>
        </w:rPr>
        <w:t>Slu</w:t>
      </w:r>
      <w:r>
        <w:rPr/>
        <w:t>ž</w:t>
      </w:r>
      <w:r>
        <w:rPr>
          <w:lang w:val="en-GB"/>
        </w:rPr>
        <w:t>beni</w:t>
      </w:r>
      <w:r>
        <w:rPr/>
        <w:t xml:space="preserve"> </w:t>
      </w:r>
      <w:r>
        <w:rPr>
          <w:lang w:val="en-GB"/>
        </w:rPr>
        <w:t>glasnik</w:t>
      </w:r>
      <w:r>
        <w:rPr/>
        <w:t xml:space="preserve"> 3460-40/2015). Ugovarač/Izvođač je u obavezi da podnese profakturu krajnjem korisniku koji popunjava PPO-PDV formular, koji se dalje zajedno sa profakturom dostavlja Poreskoj upravi – Centrali. </w:t>
      </w:r>
    </w:p>
    <w:p>
      <w:pPr>
        <w:pStyle w:val="Normal"/>
        <w:spacing w:before="120" w:after="120"/>
        <w:jc w:val="both"/>
        <w:rPr/>
      </w:pPr>
      <w:r>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Ponuda sa varijantama</w:t>
      </w:r>
    </w:p>
    <w:p>
      <w:pPr>
        <w:pStyle w:val="Normal"/>
        <w:spacing w:before="120" w:after="120"/>
        <w:rPr/>
      </w:pPr>
      <w:r>
        <w:rPr/>
        <w:t xml:space="preserve">Ponude sa varijantama </w:t>
      </w:r>
      <w:r>
        <w:rPr>
          <w:lang w:val="uz-Cyrl-UZ"/>
        </w:rPr>
        <w:t xml:space="preserve"> </w:t>
      </w:r>
      <w:r>
        <w:rPr/>
        <w:t>nisu dozvoljene u ovom postupku javne nabavke.</w:t>
      </w:r>
    </w:p>
    <w:p>
      <w:pPr>
        <w:pStyle w:val="Normal"/>
        <w:spacing w:before="120" w:after="120"/>
        <w:rPr/>
      </w:pPr>
      <w:r>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Period obaveznog važenja ponude</w:t>
      </w:r>
    </w:p>
    <w:p>
      <w:pPr>
        <w:pStyle w:val="Normal"/>
        <w:numPr>
          <w:ilvl w:val="0"/>
          <w:numId w:val="0"/>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r>
        <w:rPr/>
        <w:t xml:space="preserve">Period važenja ponuda je najmanje 120 dana od dana isteka roka za podnošenje ponuda. </w:t>
      </w:r>
    </w:p>
    <w:p>
      <w:pPr>
        <w:pStyle w:val="Normal"/>
        <w:numPr>
          <w:ilvl w:val="0"/>
          <w:numId w:val="0"/>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lang w:val="uz-Cyrl-UZ"/>
        </w:rPr>
      </w:pPr>
      <w:r>
        <w:rPr>
          <w:lang w:val="uz-Cyrl-UZ"/>
        </w:rPr>
        <w:t>N</w:t>
      </w:r>
      <w:r>
        <w:rPr>
          <w:lang w:val="sr-Latn-CS"/>
        </w:rPr>
        <w:t>a</w:t>
      </w:r>
      <w:r>
        <w:rPr>
          <w:lang w:val="uz-Cyrl-UZ"/>
        </w:rPr>
        <w:t xml:space="preserve">ručilac može, u slučaju potrebe, da traži od ponuđača da produže period važenja ponude kao i period važenja tenderske garancije za ozbiljnost ponude. </w:t>
      </w:r>
    </w:p>
    <w:p>
      <w:pPr>
        <w:pStyle w:val="Normal"/>
        <w:numPr>
          <w:ilvl w:val="0"/>
          <w:numId w:val="0"/>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r>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Dodatne informacije pre isteka roka za podnošenje ponuda</w:t>
      </w:r>
    </w:p>
    <w:p>
      <w:pPr>
        <w:pStyle w:val="Normal"/>
        <w:keepNext/>
        <w:jc w:val="both"/>
        <w:rPr/>
      </w:pPr>
      <w:r>
        <w:rPr/>
        <w:t xml:space="preserve">Ponuđači mogu da upute pitanja u pisanoj formi na sledeću adresu </w:t>
      </w:r>
      <w:r>
        <w:rPr>
          <w:lang w:val="sr-Latn-RS"/>
        </w:rPr>
        <w:t xml:space="preserve">najkasnije </w:t>
      </w:r>
      <w:r>
        <w:rPr/>
        <w:t xml:space="preserve">do </w:t>
      </w:r>
      <w:r>
        <w:rPr/>
        <w:t xml:space="preserve">15.12.2016. </w:t>
      </w:r>
      <w:r>
        <w:rPr/>
        <w:t>godine uz naznaku broja publikacije</w:t>
      </w:r>
      <w:r>
        <w:rPr>
          <w:lang w:val="sr-Latn-CS"/>
        </w:rPr>
        <w:t xml:space="preserve"> i naziv ugovora:</w:t>
      </w:r>
    </w:p>
    <w:p>
      <w:pPr>
        <w:pStyle w:val="TextBody"/>
        <w:spacing w:before="120" w:after="120"/>
        <w:jc w:val="center"/>
        <w:rPr/>
      </w:pPr>
      <w:hyperlink r:id="rId2">
        <w:r>
          <w:rPr>
            <w:rStyle w:val="InternetLink"/>
            <w:b/>
          </w:rPr>
          <w:t>ostojic-ilic@beocin.rs</w:t>
        </w:r>
      </w:hyperlink>
      <w:r>
        <w:rPr>
          <w:b/>
        </w:rPr>
        <w:t xml:space="preserve">; </w:t>
      </w:r>
      <w:hyperlink r:id="rId3">
        <w:r>
          <w:rPr>
            <w:rStyle w:val="InternetLink"/>
            <w:b/>
          </w:rPr>
          <w:t>teodora.lazic@beocin.rs</w:t>
        </w:r>
      </w:hyperlink>
    </w:p>
    <w:p>
      <w:pPr>
        <w:pStyle w:val="Normal"/>
        <w:keepNext/>
        <w:jc w:val="center"/>
        <w:rPr/>
      </w:pPr>
      <w:r>
        <w:rPr>
          <w:b/>
          <w:lang w:val="sr-Latn-RS"/>
        </w:rPr>
        <w:t>RHP-W4-01-404-87/2016</w:t>
      </w:r>
      <w:r>
        <w:rPr>
          <w:b/>
          <w:lang w:val="sr-Latn-CS"/>
        </w:rPr>
        <w:t xml:space="preserve"> - Regionalni stambeni program- Stambeni projekat u Republici Srbiji,</w:t>
      </w:r>
      <w:r>
        <w:rPr/>
        <w:t xml:space="preserve"> </w:t>
      </w:r>
      <w:r>
        <w:rPr>
          <w:b/>
          <w:bCs/>
        </w:rPr>
        <w:t>Nabavka</w:t>
      </w:r>
      <w:r>
        <w:rPr>
          <w:b/>
          <w:bCs/>
          <w:lang w:val="sr-Latn-RS"/>
        </w:rPr>
        <w:t xml:space="preserve"> </w:t>
      </w:r>
      <w:r>
        <w:rPr>
          <w:b/>
          <w:lang w:val="sr-Latn-RS"/>
        </w:rPr>
        <w:t>21 paketa građevinskog materijala</w:t>
      </w:r>
    </w:p>
    <w:p>
      <w:pPr>
        <w:pStyle w:val="TextBody"/>
        <w:spacing w:before="120" w:after="120"/>
        <w:jc w:val="both"/>
        <w:rPr/>
      </w:pPr>
      <w:r>
        <w:rPr/>
        <w:t>Naručilac nije u obavezi da daje dodatna objašnjenja na pitanja koja stignu posle navedenog roka.</w:t>
      </w:r>
    </w:p>
    <w:p>
      <w:pPr>
        <w:pStyle w:val="TextBody"/>
        <w:spacing w:before="120" w:after="120"/>
        <w:jc w:val="both"/>
        <w:rPr/>
      </w:pPr>
      <w:r>
        <w:rPr/>
        <w:t>Svi ponuđači koji pokušaju da zakažu pojedinačni sastanak sa Naručiocem i/ili vladom države korisnice i/ili Banke za razvoj Saveta Evrope u vezi sa ugovorom tokom trajanja tendera mogu da budu isključeni iz tenderskog postupka.</w:t>
      </w:r>
    </w:p>
    <w:p>
      <w:pPr>
        <w:pStyle w:val="TextBody"/>
        <w:spacing w:before="120" w:after="120"/>
        <w:jc w:val="both"/>
        <w:rPr/>
      </w:pPr>
      <w:r>
        <w:rPr/>
        <w:t xml:space="preserve">Sva dodatna objašnjenja tenderskog dosijea istovremeno se saopštavaju u pisanoj formi svim ponuđačima najkasnije </w:t>
      </w:r>
      <w:r>
        <w:rPr>
          <w:lang w:val="sr-Latn-RS"/>
        </w:rPr>
        <w:t>do</w:t>
      </w:r>
      <w:r>
        <w:rPr>
          <w:lang w:val="sr-Latn-RS"/>
        </w:rPr>
        <w:t xml:space="preserve"> 16.12.2016. godine.</w:t>
      </w:r>
      <w:r>
        <w:rPr/>
        <w:t xml:space="preserve"> </w:t>
      </w:r>
    </w:p>
    <w:p>
      <w:pPr>
        <w:pStyle w:val="TextBody"/>
        <w:spacing w:before="120" w:after="120"/>
        <w:jc w:val="both"/>
        <w:rPr/>
      </w:pPr>
      <w:r>
        <w:rPr/>
        <w:t>Nisu planirani informativni sastanci.</w:t>
      </w:r>
    </w:p>
    <w:p>
      <w:pPr>
        <w:pStyle w:val="TextBody"/>
        <w:spacing w:before="120" w:after="120"/>
        <w:jc w:val="both"/>
        <w:rPr/>
      </w:pPr>
      <w:r>
        <w:rPr/>
        <w:t>Nisu planirani izlasci na teren.</w:t>
      </w:r>
    </w:p>
    <w:p>
      <w:pPr>
        <w:pStyle w:val="TextBody"/>
        <w:spacing w:before="120" w:after="120"/>
        <w:jc w:val="both"/>
        <w:rPr/>
      </w:pPr>
      <w:r>
        <w:rPr/>
        <w:t>Ne organizuju se pojedinačne posete potencijalnih ponuđača za vreme trajanja tenderskog postupka.</w:t>
      </w:r>
    </w:p>
    <w:p>
      <w:pPr>
        <w:pStyle w:val="TextBody"/>
        <w:spacing w:before="120" w:after="120"/>
        <w:jc w:val="both"/>
        <w:rPr/>
      </w:pPr>
      <w:r>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bookmarkStart w:id="71" w:name="_Ref499982672"/>
      <w:bookmarkStart w:id="72" w:name="_Ref499614274"/>
      <w:r>
        <w:rPr>
          <w:b/>
        </w:rPr>
        <w:t>Podnošenje i otvaranje ponud</w:t>
      </w:r>
      <w:bookmarkEnd w:id="71"/>
      <w:bookmarkEnd w:id="72"/>
      <w:r>
        <w:rPr>
          <w:b/>
        </w:rPr>
        <w:t>a</w:t>
      </w:r>
    </w:p>
    <w:p>
      <w:pPr>
        <w:pStyle w:val="TextBody"/>
        <w:numPr>
          <w:ilvl w:val="1"/>
          <w:numId w:val="8"/>
        </w:numPr>
        <w:tabs>
          <w:tab w:val="left" w:pos="0" w:leader="none"/>
          <w:tab w:val="left" w:pos="851" w:leader="none"/>
          <w:tab w:val="left" w:pos="1134"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134" w:hanging="567"/>
        <w:jc w:val="both"/>
        <w:outlineLvl w:val="2"/>
        <w:rPr>
          <w:b/>
          <w:b/>
        </w:rPr>
      </w:pPr>
      <w:r>
        <w:rPr>
          <w:b/>
        </w:rPr>
        <w:t>Podnošenje ponuda</w:t>
      </w:r>
    </w:p>
    <w:p>
      <w:pPr>
        <w:pStyle w:val="Normal"/>
        <w:spacing w:before="120" w:after="120"/>
        <w:jc w:val="both"/>
        <w:rPr/>
      </w:pPr>
      <w:r>
        <w:rPr/>
        <w:t>Rok za predaju ponuda je</w:t>
      </w:r>
      <w:r>
        <w:rPr>
          <w:b/>
          <w:u w:val="single"/>
          <w:lang w:val="sr-Latn-RS"/>
        </w:rPr>
        <w:t xml:space="preserve"> 26.12.2016</w:t>
      </w:r>
      <w:r>
        <w:rPr>
          <w:b/>
          <w:u w:val="single"/>
          <w:lang w:val="sr-Latn-CS"/>
        </w:rPr>
        <w:t xml:space="preserve"> </w:t>
      </w:r>
      <w:r>
        <w:rPr>
          <w:b/>
          <w:u w:val="single"/>
        </w:rPr>
        <w:t>godine do 12 časova</w:t>
      </w:r>
      <w:r>
        <w:rPr/>
        <w:t>. Ponude će se smatrati blagovremenim ukoliko budu primljene kod Naručioca do isteka roka za predaju ponuda</w:t>
      </w:r>
      <w:r>
        <w:rPr>
          <w:lang w:val="sr-Latn-CS"/>
        </w:rPr>
        <w:t>. Ponude koje pristignu nakon isteka krajnjeg roka za predaju ponuda smatraće se neblagovremenim,neće se uzeti u razmatranje i biće neotvorene vraćene Ponuđaču nakon završetka postupka otvaranja ponuda.</w:t>
      </w:r>
      <w:r>
        <w:rPr/>
        <w:t xml:space="preserve"> Ponude moraju da sadrže dokumenta iz tačke 4. ovog Uputstva, a dostavljaju se:</w:t>
      </w:r>
    </w:p>
    <w:p>
      <w:pPr>
        <w:pStyle w:val="Normal"/>
        <w:keepNext/>
        <w:keepLines/>
        <w:spacing w:before="120" w:after="120"/>
        <w:jc w:val="center"/>
        <w:rPr/>
      </w:pPr>
      <w:r>
        <w:rPr>
          <w:b/>
        </w:rPr>
        <w:t>ILI</w:t>
      </w:r>
      <w:r>
        <w:rPr/>
        <w:t xml:space="preserve"> preporučenom poštom (zvaničnom poštanskom službom) na:</w:t>
      </w:r>
    </w:p>
    <w:p>
      <w:pPr>
        <w:pStyle w:val="Normal"/>
        <w:spacing w:before="120" w:after="120"/>
        <w:jc w:val="center"/>
        <w:rPr/>
      </w:pPr>
      <w:bookmarkStart w:id="73" w:name="__DdeLink__1974_1905195257"/>
      <w:bookmarkEnd w:id="73"/>
      <w:r>
        <w:rPr>
          <w:rStyle w:val="Emphasis"/>
          <w:b/>
          <w:lang w:val="sr-Latn-RS" w:eastAsia="en-US"/>
        </w:rPr>
        <w:t>Opština Beočin, Svetosavska 25, 21300 Beočin</w:t>
      </w:r>
    </w:p>
    <w:p>
      <w:pPr>
        <w:pStyle w:val="Blockquote"/>
        <w:keepNext/>
        <w:keepLines/>
        <w:spacing w:before="120" w:after="120"/>
        <w:jc w:val="center"/>
        <w:rPr/>
      </w:pPr>
      <w:r>
        <w:rPr>
          <w:b/>
        </w:rPr>
        <w:t xml:space="preserve">ILI </w:t>
      </w:r>
      <w:r>
        <w:rPr/>
        <w:t>lično (uključujući i kurirsku službu) na adresu Naručioca uz potvrdu o prijemu sa naznakom datuma i vremena prijema na:</w:t>
      </w:r>
    </w:p>
    <w:p>
      <w:pPr>
        <w:pStyle w:val="Normal"/>
        <w:spacing w:before="120" w:after="120"/>
        <w:jc w:val="center"/>
        <w:rPr/>
      </w:pPr>
      <w:r>
        <w:rPr>
          <w:rStyle w:val="Emphasis"/>
          <w:b/>
          <w:lang w:val="sr-Latn-RS" w:eastAsia="en-US"/>
        </w:rPr>
        <w:t>Opština Beočin, Svetosavska 25, 21300 Beočin</w:t>
      </w:r>
    </w:p>
    <w:p>
      <w:pPr>
        <w:pStyle w:val="Normal"/>
        <w:spacing w:before="120" w:after="120"/>
        <w:jc w:val="both"/>
        <w:rPr>
          <w:rStyle w:val="Strong"/>
        </w:rPr>
      </w:pPr>
      <w:r>
        <w:rPr>
          <w:rStyle w:val="Strong"/>
        </w:rPr>
        <w:t>Ponude dostavljene drugačije neće se razmatrati.</w:t>
      </w:r>
    </w:p>
    <w:p>
      <w:pPr>
        <w:pStyle w:val="Normal"/>
        <w:spacing w:before="120" w:after="120"/>
        <w:jc w:val="both"/>
        <w:rPr/>
      </w:pPr>
      <w:r>
        <w:rPr/>
        <w:t xml:space="preserve">Celokupna ponuda se dostavlja u jednom originalnom primerku na kojem je jasno naznačeno "original", i </w:t>
      </w:r>
      <w:r>
        <w:rPr>
          <w:lang w:val="uz-Cyrl-UZ"/>
        </w:rPr>
        <w:t xml:space="preserve">u jednom primerku </w:t>
      </w:r>
      <w:r>
        <w:rPr/>
        <w:t>na koj</w:t>
      </w:r>
      <w:r>
        <w:rPr>
          <w:lang w:val="uz-Cyrl-UZ"/>
        </w:rPr>
        <w:t>em</w:t>
      </w:r>
      <w:r>
        <w:rPr/>
        <w:t xml:space="preserve"> je jasno naznačeno "kopija". Elektronska </w:t>
      </w:r>
      <w:r>
        <w:rPr>
          <w:lang w:val="sr-Latn-CS"/>
        </w:rPr>
        <w:t>kopija</w:t>
      </w:r>
      <w:r>
        <w:rPr/>
        <w:t xml:space="preserve"> ponude</w:t>
      </w:r>
      <w:r>
        <w:rPr>
          <w:lang w:val="sr-Latn-CS"/>
        </w:rPr>
        <w:t xml:space="preserve"> ( CD )</w:t>
      </w:r>
      <w:r>
        <w:rPr/>
        <w:t xml:space="preserve"> prilaže se štampanoj verziji u odvojenoj koverti u kojoj se dostavlja ponud</w:t>
      </w:r>
      <w:r>
        <w:rPr>
          <w:lang w:val="sr-Latn-CS"/>
        </w:rPr>
        <w:t>a.</w:t>
      </w:r>
      <w:r>
        <w:rPr/>
        <w:t xml:space="preserve"> U slučaju nepodudaranja između originala i kopij</w:t>
      </w:r>
      <w:r>
        <w:rPr>
          <w:lang w:val="uz-Cyrl-UZ"/>
        </w:rPr>
        <w:t>e</w:t>
      </w:r>
      <w:r>
        <w:rPr/>
        <w:t xml:space="preserve">, merodavan je original. </w:t>
      </w:r>
    </w:p>
    <w:p>
      <w:pPr>
        <w:pStyle w:val="Normal"/>
        <w:spacing w:before="120" w:after="120"/>
        <w:jc w:val="both"/>
        <w:rPr/>
      </w:pPr>
      <w:r>
        <w:rPr/>
        <w:t xml:space="preserve">Ponuda se </w:t>
      </w:r>
      <w:r>
        <w:rPr>
          <w:b/>
        </w:rPr>
        <w:t>mora</w:t>
      </w:r>
      <w:r>
        <w:rPr/>
        <w:t xml:space="preserve"> dostaviti u zatvorenoj koverti, koja nosi jasnu oznaku </w:t>
      </w:r>
      <w:r>
        <w:rPr>
          <w:b/>
        </w:rPr>
        <w:t xml:space="preserve">„Ponuda“ </w:t>
      </w:r>
      <w:r>
        <w:rPr/>
        <w:t xml:space="preserve">i </w:t>
      </w:r>
      <w:r>
        <w:rPr>
          <w:b/>
        </w:rPr>
        <w:t xml:space="preserve">jasnu naznaku šifre tenderskog postupka </w:t>
      </w:r>
      <w:r>
        <w:rPr>
          <w:b/>
          <w:i/>
          <w:lang w:val="sr-Latn-RS"/>
        </w:rPr>
        <w:t>RHP-W4-01-404-87/2016</w:t>
      </w:r>
      <w:r>
        <w:rPr>
          <w:b/>
          <w:lang w:val="sr-Latn-CS"/>
        </w:rPr>
        <w:t xml:space="preserve">. </w:t>
      </w:r>
    </w:p>
    <w:p>
      <w:pPr>
        <w:pStyle w:val="Normal"/>
        <w:spacing w:before="120" w:after="120"/>
        <w:jc w:val="both"/>
        <w:rPr/>
      </w:pPr>
      <w:r>
        <w:rPr/>
        <w:t xml:space="preserve">Spoljašnja koverta treba da sadrži sledeće podatke: </w:t>
      </w:r>
    </w:p>
    <w:p>
      <w:pPr>
        <w:pStyle w:val="Normal"/>
        <w:numPr>
          <w:ilvl w:val="0"/>
          <w:numId w:val="2"/>
        </w:numPr>
        <w:spacing w:before="120" w:after="120"/>
        <w:ind w:left="426" w:hanging="426"/>
        <w:rPr/>
      </w:pPr>
      <w:r>
        <w:rPr/>
        <w:t xml:space="preserve">gore navedenu adresu za dostavljanje ponuda; </w:t>
      </w:r>
    </w:p>
    <w:p>
      <w:pPr>
        <w:pStyle w:val="Normal"/>
        <w:numPr>
          <w:ilvl w:val="0"/>
          <w:numId w:val="2"/>
        </w:numPr>
        <w:spacing w:before="120" w:after="120"/>
        <w:ind w:left="426" w:hanging="426"/>
        <w:rPr/>
      </w:pPr>
      <w:r>
        <w:rPr/>
        <w:t>reči „Ne otvarati pre isteka roka za podnošenje ponudaˮ</w:t>
      </w:r>
    </w:p>
    <w:p>
      <w:pPr>
        <w:pStyle w:val="Normal"/>
        <w:numPr>
          <w:ilvl w:val="0"/>
          <w:numId w:val="2"/>
        </w:numPr>
        <w:spacing w:before="120" w:after="120"/>
        <w:ind w:left="426" w:hanging="426"/>
        <w:rPr/>
      </w:pPr>
      <w:r>
        <w:rPr/>
        <w:t>naziv ponuđača,</w:t>
      </w:r>
    </w:p>
    <w:p>
      <w:pPr>
        <w:pStyle w:val="Normal"/>
        <w:numPr>
          <w:ilvl w:val="0"/>
          <w:numId w:val="2"/>
        </w:numPr>
        <w:spacing w:before="120" w:after="120"/>
        <w:ind w:left="426" w:hanging="426"/>
        <w:rPr/>
      </w:pPr>
      <w:r>
        <w:rPr/>
        <w:t>broj i datum Poziva za podnošenje ponuda.</w:t>
      </w:r>
    </w:p>
    <w:p>
      <w:pPr>
        <w:pStyle w:val="TextBody"/>
        <w:numPr>
          <w:ilvl w:val="1"/>
          <w:numId w:val="8"/>
        </w:numPr>
        <w:tabs>
          <w:tab w:val="left" w:pos="0" w:leader="none"/>
          <w:tab w:val="left" w:pos="851" w:leader="none"/>
          <w:tab w:val="left" w:pos="1134"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134" w:hanging="567"/>
        <w:jc w:val="both"/>
        <w:outlineLvl w:val="2"/>
        <w:rPr>
          <w:b/>
          <w:b/>
        </w:rPr>
      </w:pPr>
      <w:r>
        <w:rPr>
          <w:b/>
        </w:rPr>
        <w:t xml:space="preserve">Otvaranje ponuda </w:t>
      </w:r>
    </w:p>
    <w:p>
      <w:pPr>
        <w:pStyle w:val="Normal"/>
        <w:spacing w:before="120" w:after="120"/>
        <w:jc w:val="both"/>
        <w:rPr/>
      </w:pPr>
      <w:r>
        <w:rPr/>
        <w:t>Otvaranje ponuda će se obaviti istog dana,</w:t>
      </w:r>
      <w:r>
        <w:rPr>
          <w:b/>
          <w:u w:val="single"/>
          <w:lang w:val="sr-Latn-RS"/>
        </w:rPr>
        <w:t>26.12.2016</w:t>
      </w:r>
      <w:r>
        <w:rPr>
          <w:b/>
          <w:u w:val="single"/>
        </w:rPr>
        <w:t xml:space="preserve"> godine u 12.30 časova</w:t>
      </w:r>
      <w:r>
        <w:rPr/>
        <w:t xml:space="preserve"> u prostorijama </w:t>
      </w:r>
      <w:r>
        <w:rPr>
          <w:lang w:val="sr-Latn-RS"/>
        </w:rPr>
        <w:t>Opštine Beočin, Svetosavska 25, Beočin</w:t>
      </w:r>
      <w:r>
        <w:rPr>
          <w:b/>
          <w:lang w:val="sr-Latn-CS"/>
        </w:rPr>
        <w:t>.</w:t>
      </w:r>
      <w:r>
        <w:rPr>
          <w:b/>
          <w:u w:val="single"/>
        </w:rPr>
        <w:t xml:space="preserve"> </w:t>
      </w:r>
    </w:p>
    <w:p>
      <w:pPr>
        <w:pStyle w:val="Normal"/>
        <w:spacing w:before="120" w:after="120"/>
        <w:jc w:val="both"/>
        <w:rPr>
          <w:b/>
          <w:b/>
          <w:i/>
          <w:i/>
          <w:u w:val="single"/>
          <w:lang w:val="sr-Latn-CS"/>
        </w:rPr>
      </w:pPr>
      <w:r>
        <w:rPr>
          <w:b/>
          <w:i/>
          <w:u w:val="single"/>
          <w:lang w:val="sr-Latn-CS"/>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Izmena, dopuna ili povlačenje ponuda</w:t>
      </w:r>
    </w:p>
    <w:p>
      <w:pPr>
        <w:pStyle w:val="Normal"/>
        <w:spacing w:before="120" w:after="120"/>
        <w:jc w:val="both"/>
        <w:rPr/>
      </w:pPr>
      <w:r>
        <w:rPr/>
        <w:t>Ponuđači mogu da promene, dopune ili povuku svoju ponudu uz pisano obaveštenje pre isteka roka za podnošenje ponuda. Ponude se ne mogu menjati po isteku tog roka.</w:t>
      </w:r>
    </w:p>
    <w:p>
      <w:pPr>
        <w:pStyle w:val="Normal"/>
        <w:spacing w:before="120" w:after="120"/>
        <w:jc w:val="both"/>
        <w:rPr/>
      </w:pPr>
      <w:r>
        <w:rPr/>
        <w:t>Svako obaveštenje o izmeni, dopuni ili povlačenju ponude mora se pripremiti i dostaviti u skladu sa Poglavljem 8. iz prethodnog teksta. Spoljašnja koverta (i relevantna unutrašnja) moraju biti obeležene sa „Izmena“, „Dopuna“ ili „Povlačenje“, kako je prikladno slučaju.</w:t>
      </w:r>
    </w:p>
    <w:p>
      <w:pPr>
        <w:pStyle w:val="Normal"/>
        <w:spacing w:before="120" w:after="120"/>
        <w:jc w:val="both"/>
        <w:rPr/>
      </w:pPr>
      <w:r>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Troškovi pripreme ponude</w:t>
      </w:r>
    </w:p>
    <w:p>
      <w:pPr>
        <w:pStyle w:val="Normal"/>
        <w:keepNext/>
        <w:keepLines/>
        <w:spacing w:before="120" w:after="120"/>
        <w:jc w:val="both"/>
        <w:rPr/>
      </w:pPr>
      <w:r>
        <w:rPr/>
        <w:t>Troškovi koje ponuđači snose u pripremi i dostavljanju ponude ne mogu se refundirati. Sve troškove nastale u pripremi i podnošenju ponude mora da snosi ponuđač, uključujući i troškove razgovora sa predloženim ekspertima.</w:t>
      </w:r>
    </w:p>
    <w:p>
      <w:pPr>
        <w:pStyle w:val="Normal"/>
        <w:keepNext/>
        <w:keepLines/>
        <w:spacing w:before="120" w:after="120"/>
        <w:jc w:val="both"/>
        <w:rPr>
          <w:lang w:val="sr-Latn-CS"/>
        </w:rPr>
      </w:pPr>
      <w:r>
        <w:rPr>
          <w:lang w:val="sr-Latn-CS"/>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Vlasništvo nad ponudom</w:t>
      </w:r>
    </w:p>
    <w:p>
      <w:pPr>
        <w:pStyle w:val="Normal"/>
        <w:spacing w:before="120" w:after="120"/>
        <w:jc w:val="both"/>
        <w:rPr/>
      </w:pPr>
      <w:r>
        <w:rPr/>
        <w:t>Naručilac zadržava pravo vlasništva nad ponudama pristiglim u toku tenderskog postupka. Samim tim, ponuđači nemaju pravo na povraćaj svojih ponuda.</w:t>
      </w:r>
    </w:p>
    <w:p>
      <w:pPr>
        <w:pStyle w:val="Normal"/>
        <w:spacing w:before="120" w:after="120"/>
        <w:jc w:val="both"/>
        <w:rPr/>
      </w:pPr>
      <w:r>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Ocena ponuda</w:t>
      </w:r>
    </w:p>
    <w:p>
      <w:pPr>
        <w:pStyle w:val="Normal"/>
        <w:spacing w:before="120" w:after="120"/>
        <w:jc w:val="both"/>
        <w:rPr>
          <w:lang w:val="uz-Cyrl-UZ"/>
        </w:rPr>
      </w:pPr>
      <w:r>
        <w:rPr/>
        <w:t>Nakon otvaranja ponuda, Komisija za javne nabavke proverava i vrši stručnu ocenu ponuda.</w:t>
      </w:r>
    </w:p>
    <w:p>
      <w:pPr>
        <w:pStyle w:val="Normal"/>
        <w:spacing w:before="120" w:after="120"/>
        <w:jc w:val="both"/>
        <w:rPr/>
      </w:pPr>
      <w:r>
        <w:rPr/>
        <w:t>Ponude koje nisu suštinski usaglašene sa traženim uslovima i tehničkim zahtevima predviđenim tenderskim dosijeom su neprihvatljive za Naručioca.</w:t>
      </w:r>
    </w:p>
    <w:p>
      <w:pPr>
        <w:pStyle w:val="Normal"/>
        <w:spacing w:before="120" w:after="120"/>
        <w:jc w:val="both"/>
        <w:rPr>
          <w:lang w:val="sr-Latn-CS"/>
        </w:rPr>
      </w:pPr>
      <w:r>
        <w:rPr/>
        <w:t>Ponude koje prelaze procenjenu vrednost javne nabavke su neprihvatljive za naručioca.</w:t>
      </w:r>
    </w:p>
    <w:p>
      <w:pPr>
        <w:pStyle w:val="TextBody"/>
        <w:numPr>
          <w:ilvl w:val="1"/>
          <w:numId w:val="8"/>
        </w:numPr>
        <w:tabs>
          <w:tab w:val="left" w:pos="0" w:leader="none"/>
          <w:tab w:val="left" w:pos="851" w:leader="none"/>
          <w:tab w:val="left" w:pos="1134"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134" w:hanging="567"/>
        <w:jc w:val="both"/>
        <w:outlineLvl w:val="2"/>
        <w:rPr>
          <w:b/>
          <w:b/>
        </w:rPr>
      </w:pPr>
      <w:r>
        <w:rPr>
          <w:b/>
        </w:rPr>
        <w:t xml:space="preserve">Izbor ponude </w:t>
      </w:r>
    </w:p>
    <w:p>
      <w:pPr>
        <w:pStyle w:val="Normal"/>
        <w:spacing w:before="120" w:after="120"/>
        <w:rPr>
          <w:b/>
          <w:b/>
          <w:u w:val="single"/>
        </w:rPr>
      </w:pPr>
      <w:r>
        <w:rPr>
          <w:b/>
          <w:u w:val="single"/>
        </w:rPr>
        <w:t>Najniža cena:</w:t>
      </w:r>
    </w:p>
    <w:p>
      <w:pPr>
        <w:pStyle w:val="Normal"/>
        <w:spacing w:before="120" w:after="120"/>
        <w:jc w:val="both"/>
        <w:rPr>
          <w:b/>
          <w:b/>
        </w:rPr>
      </w:pPr>
      <w:r>
        <w:rPr>
          <w:b/>
        </w:rPr>
        <w:t xml:space="preserve">Kriterijum za dodelu ugovora će biti najniža ponuđena cena. </w:t>
      </w:r>
    </w:p>
    <w:p>
      <w:pPr>
        <w:pStyle w:val="Normal"/>
        <w:spacing w:before="120" w:after="120"/>
        <w:rPr>
          <w:lang w:val="sr-Latn-CS"/>
        </w:rPr>
      </w:pPr>
      <w:r>
        <w:rPr>
          <w:lang w:val="sr-Latn-CS"/>
        </w:rPr>
        <w:t>U slučaju dve ponude sa najnižom ponuđenom cenom, najpovoljnijom ponudom će se smatrati ponuda sa dužim rokom važenja ponude.</w:t>
      </w:r>
    </w:p>
    <w:p>
      <w:pPr>
        <w:pStyle w:val="Normal"/>
        <w:spacing w:before="120" w:after="120"/>
        <w:rPr>
          <w:lang w:val="sr-Latn-CS"/>
        </w:rPr>
      </w:pPr>
      <w:r>
        <w:rPr>
          <w:lang w:val="sr-Latn-CS"/>
        </w:rPr>
      </w:r>
    </w:p>
    <w:p>
      <w:pPr>
        <w:pStyle w:val="ListParagraph"/>
        <w:numPr>
          <w:ilvl w:val="0"/>
          <w:numId w:val="8"/>
        </w:numPr>
        <w:spacing w:before="120" w:after="120"/>
        <w:rPr>
          <w:b/>
          <w:b/>
        </w:rPr>
      </w:pPr>
      <w:r>
        <w:rPr>
          <w:b/>
        </w:rPr>
        <w:t>Poverljivost</w:t>
      </w:r>
    </w:p>
    <w:p>
      <w:pPr>
        <w:pStyle w:val="Normal"/>
        <w:spacing w:before="120" w:after="120"/>
        <w:jc w:val="both"/>
        <w:rPr/>
      </w:pPr>
      <w:r>
        <w:rPr/>
        <w:t>Celokupni postupak procene je poverljiv, i podleže propisima Naručioca o pristupu dokumentima. Članovi Komisije za nabavku su zajednički i solidarno odgovorni za zakonitost sprovedenog postupka i zajednički donose odluke u predmetnom postupku na zatvorenim sastancima. Komisija za nabavku je dužna da:</w:t>
      </w:r>
    </w:p>
    <w:p>
      <w:pPr>
        <w:pStyle w:val="ListParagraph"/>
        <w:numPr>
          <w:ilvl w:val="0"/>
          <w:numId w:val="14"/>
        </w:numPr>
        <w:spacing w:before="120" w:after="120"/>
        <w:ind w:left="426" w:hanging="426"/>
        <w:jc w:val="both"/>
        <w:rPr/>
      </w:pPr>
      <w:r>
        <w:rPr/>
        <w:t>čuva kao poverljive sve podatke o ponuđačima sadržane u ponudi koje je kao takve, u skladu sa zakonom, ponuđač označio u ponudi;</w:t>
      </w:r>
    </w:p>
    <w:p>
      <w:pPr>
        <w:pStyle w:val="ListParagraph"/>
        <w:numPr>
          <w:ilvl w:val="0"/>
          <w:numId w:val="14"/>
        </w:numPr>
        <w:spacing w:before="120" w:after="120"/>
        <w:ind w:left="426" w:hanging="426"/>
        <w:jc w:val="both"/>
        <w:rPr/>
      </w:pPr>
      <w:r>
        <w:rPr/>
        <w:t>odbije davanje informacije koja bi značila povredu poverljivosti podataka dobijenih u ponudi;</w:t>
      </w:r>
    </w:p>
    <w:p>
      <w:pPr>
        <w:pStyle w:val="ListParagraph"/>
        <w:numPr>
          <w:ilvl w:val="0"/>
          <w:numId w:val="14"/>
        </w:numPr>
        <w:spacing w:before="120" w:after="120"/>
        <w:ind w:left="426" w:hanging="426"/>
        <w:jc w:val="both"/>
        <w:rPr/>
      </w:pPr>
      <w:r>
        <w:rPr/>
        <w:t>čuva kao poslovnu tajnu imena zainteresovanih lica, ponuđača, podatke o podnetim ponudama do otvaranja ponuda.</w:t>
      </w:r>
    </w:p>
    <w:p>
      <w:pPr>
        <w:pStyle w:val="Normal"/>
        <w:spacing w:before="120" w:after="120"/>
        <w:jc w:val="both"/>
        <w:rPr/>
      </w:pPr>
      <w:r>
        <w:rPr/>
        <w:t>Neće se smatrati poverljivim dokazi o ispunjenosti obaveznih uslova, cena i drugi podaci iz ponude koji su od značaja za primenu elemenata kriterijuma i rangiranje ponude.</w:t>
      </w:r>
    </w:p>
    <w:p>
      <w:pPr>
        <w:pStyle w:val="Normal"/>
        <w:spacing w:before="120" w:after="120"/>
        <w:jc w:val="both"/>
        <w:rPr/>
      </w:pPr>
      <w:r>
        <w:rPr/>
        <w:t>Izveštaj o oceni ponuda i prateće pisane beleške služe samo za službene potrebe i ne mogu se saopštavati ni ponuđačima, niti trećim licima, osim Naručiocu, Banci za razvoj Saveta Evrope, Evropskoj agenciji za borbu protiv prevara i Evropskom revizorskom sudu.</w:t>
      </w:r>
    </w:p>
    <w:p>
      <w:pPr>
        <w:pStyle w:val="Normal"/>
        <w:spacing w:before="120" w:after="120"/>
        <w:jc w:val="both"/>
        <w:rPr/>
      </w:pPr>
      <w:r>
        <w:rPr/>
      </w:r>
    </w:p>
    <w:p>
      <w:pPr>
        <w:pStyle w:val="TextBody"/>
        <w:numPr>
          <w:ilvl w:val="0"/>
          <w:numId w:val="8"/>
        </w:numPr>
        <w:tabs>
          <w:tab w:val="left" w:pos="0" w:leader="none"/>
          <w:tab w:val="left" w:pos="851" w:leader="none"/>
          <w:tab w:val="left" w:pos="1134"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Partije</w:t>
      </w:r>
    </w:p>
    <w:p>
      <w:pPr>
        <w:pStyle w:val="ListParagraph"/>
        <w:numPr>
          <w:ilvl w:val="0"/>
          <w:numId w:val="0"/>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360" w:hanging="360"/>
        <w:jc w:val="both"/>
        <w:outlineLvl w:val="2"/>
        <w:rPr/>
      </w:pPr>
      <w:r>
        <w:rPr/>
        <w:t xml:space="preserve">Predmet javne nabavke se nabavlja kao celina i </w:t>
      </w:r>
      <w:r>
        <w:rPr>
          <w:b/>
        </w:rPr>
        <w:t>nije podeljen na partije</w:t>
      </w:r>
      <w:r>
        <w:rPr/>
        <w:t>.</w:t>
      </w:r>
    </w:p>
    <w:p>
      <w:pPr>
        <w:pStyle w:val="ListParagraph"/>
        <w:numPr>
          <w:ilvl w:val="0"/>
          <w:numId w:val="0"/>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360" w:hanging="360"/>
        <w:jc w:val="both"/>
        <w:outlineLvl w:val="2"/>
        <w:rPr>
          <w:lang w:val="sr-Latn-CS"/>
        </w:rPr>
      </w:pPr>
      <w:r>
        <w:rPr>
          <w:lang w:val="sr-Latn-CS"/>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lang w:val="sr-Latn-CS"/>
        </w:rPr>
      </w:pPr>
      <w:r>
        <w:rPr>
          <w:b/>
        </w:rPr>
        <w:t>Finansijsko obezbeđenje</w:t>
      </w:r>
    </w:p>
    <w:p>
      <w:pPr>
        <w:pStyle w:val="TextBody"/>
        <w:numPr>
          <w:ilvl w:val="1"/>
          <w:numId w:val="8"/>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Bankarske garancije</w:t>
      </w:r>
    </w:p>
    <w:p>
      <w:pPr>
        <w:pStyle w:val="Normal"/>
        <w:spacing w:before="120" w:after="120"/>
        <w:jc w:val="both"/>
        <w:rPr>
          <w:lang w:val="sr-Latn-CS"/>
        </w:rPr>
      </w:pPr>
      <w:r>
        <w:rPr/>
        <w:t>Sve bankarske garancije moraju da budu:</w:t>
      </w:r>
    </w:p>
    <w:p>
      <w:pPr>
        <w:pStyle w:val="ListParagraph"/>
        <w:numPr>
          <w:ilvl w:val="0"/>
          <w:numId w:val="15"/>
        </w:numPr>
        <w:spacing w:before="120" w:after="120"/>
        <w:ind w:left="426" w:hanging="426"/>
        <w:jc w:val="both"/>
        <w:rPr/>
      </w:pPr>
      <w:r>
        <w:rPr/>
        <w:t>Izražene u dinarima (RSD);</w:t>
      </w:r>
    </w:p>
    <w:p>
      <w:pPr>
        <w:pStyle w:val="ListParagraph"/>
        <w:numPr>
          <w:ilvl w:val="0"/>
          <w:numId w:val="15"/>
        </w:numPr>
        <w:spacing w:before="120" w:after="120"/>
        <w:ind w:left="426" w:hanging="426"/>
        <w:jc w:val="both"/>
        <w:rPr/>
      </w:pPr>
      <w:r>
        <w:rPr/>
        <w:t>Neopozive, bez protesta, bezuslovne i plative na prvi poziv;</w:t>
      </w:r>
    </w:p>
    <w:p>
      <w:pPr>
        <w:pStyle w:val="ListParagraph"/>
        <w:numPr>
          <w:ilvl w:val="0"/>
          <w:numId w:val="15"/>
        </w:numPr>
        <w:spacing w:before="120" w:after="120"/>
        <w:ind w:left="426" w:hanging="426"/>
        <w:jc w:val="both"/>
        <w:rPr/>
      </w:pPr>
      <w:r>
        <w:rPr/>
        <w:t>Dostavljene bankarske garancije ne mogu da sadrže nikakve dodatne uslove, kraći period važenja nego što je to odredio Naručilac, niže iznose nego što je to odredio Naručilac, niti izmenjenu teritorijalnu nadležnost u slučaju spora;</w:t>
      </w:r>
    </w:p>
    <w:p>
      <w:pPr>
        <w:pStyle w:val="ListParagraph"/>
        <w:numPr>
          <w:ilvl w:val="0"/>
          <w:numId w:val="15"/>
        </w:numPr>
        <w:spacing w:before="120" w:after="120"/>
        <w:ind w:left="426" w:hanging="426"/>
        <w:jc w:val="both"/>
        <w:rPr/>
      </w:pPr>
      <w:r>
        <w:rPr/>
        <w:t>Bankarske garancije mogu da izdaju lokalne ili inostrane banke, a obavezno ih odobrava i prihvata Naručilac.</w:t>
      </w:r>
    </w:p>
    <w:p>
      <w:pPr>
        <w:pStyle w:val="TextBody"/>
        <w:numPr>
          <w:ilvl w:val="0"/>
          <w:numId w:val="0"/>
        </w:numPr>
        <w:tabs>
          <w:tab w:val="left" w:pos="0" w:leader="none"/>
          <w:tab w:val="left" w:pos="851" w:leader="none"/>
          <w:tab w:val="left" w:pos="1134"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r>
        <w:rPr/>
      </w:r>
    </w:p>
    <w:p>
      <w:pPr>
        <w:pStyle w:val="TextBody"/>
        <w:numPr>
          <w:ilvl w:val="1"/>
          <w:numId w:val="8"/>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color w:val="000000"/>
        </w:rPr>
      </w:pPr>
      <w:r>
        <w:rPr>
          <w:b/>
          <w:color w:val="000000"/>
        </w:rPr>
        <w:t xml:space="preserve">Bankarska garancija za ozbiljnost ponude </w:t>
      </w:r>
    </w:p>
    <w:p>
      <w:pPr>
        <w:pStyle w:val="Normal"/>
        <w:spacing w:before="120" w:after="120"/>
        <w:jc w:val="both"/>
        <w:rPr>
          <w:color w:val="000000"/>
        </w:rPr>
      </w:pPr>
      <w:r>
        <w:rPr>
          <w:color w:val="000000"/>
          <w:lang w:val="sr-Latn-CS"/>
        </w:rPr>
        <w:t xml:space="preserve">Bankarska garancija za ozbiljnost ponude </w:t>
      </w:r>
      <w:r>
        <w:rPr>
          <w:color w:val="000000"/>
        </w:rPr>
        <w:t xml:space="preserve">mora da bude: </w:t>
      </w:r>
    </w:p>
    <w:p>
      <w:pPr>
        <w:pStyle w:val="ListParagraph"/>
        <w:numPr>
          <w:ilvl w:val="0"/>
          <w:numId w:val="16"/>
        </w:numPr>
        <w:spacing w:before="120" w:after="120"/>
        <w:ind w:left="426" w:hanging="360"/>
        <w:jc w:val="both"/>
        <w:rPr>
          <w:color w:val="000000"/>
        </w:rPr>
      </w:pPr>
      <w:r>
        <w:rPr>
          <w:color w:val="000000"/>
        </w:rPr>
        <w:t xml:space="preserve">U skladu sa Delom A Tenderskog dosijea, Obrazac 3: </w:t>
      </w:r>
      <w:r>
        <w:rPr>
          <w:color w:val="000000"/>
          <w:lang w:val="sr-Latn-CS"/>
        </w:rPr>
        <w:t>Bankarska</w:t>
      </w:r>
      <w:r>
        <w:rPr>
          <w:color w:val="000000"/>
        </w:rPr>
        <w:t xml:space="preserve"> garancija </w:t>
      </w:r>
      <w:r>
        <w:rPr>
          <w:color w:val="000000"/>
          <w:lang w:val="sr-Latn-CS"/>
        </w:rPr>
        <w:t>za ozbiljnost ponude</w:t>
      </w:r>
    </w:p>
    <w:p>
      <w:pPr>
        <w:pStyle w:val="ListParagraph"/>
        <w:numPr>
          <w:ilvl w:val="0"/>
          <w:numId w:val="16"/>
        </w:numPr>
        <w:spacing w:before="120" w:after="120"/>
        <w:ind w:left="426" w:hanging="360"/>
        <w:jc w:val="both"/>
        <w:rPr/>
      </w:pPr>
      <w:r>
        <w:rPr>
          <w:color w:val="000000"/>
        </w:rPr>
        <w:t xml:space="preserve">Važeća </w:t>
      </w:r>
      <w:r>
        <w:rPr/>
        <w:t>najmanje trideset (30) dana nakon isteka važenja ponude.</w:t>
      </w:r>
    </w:p>
    <w:p>
      <w:pPr>
        <w:pStyle w:val="Normal"/>
        <w:spacing w:before="120" w:after="120"/>
        <w:jc w:val="both"/>
        <w:rPr/>
      </w:pPr>
      <w:r>
        <w:rPr>
          <w:rFonts w:eastAsia="WenQuanYi Micro Hei"/>
          <w:lang w:eastAsia="zh-CN" w:bidi="hi-IN"/>
        </w:rPr>
        <w:t>Bankarska garancija</w:t>
      </w:r>
      <w:r>
        <w:rPr>
          <w:lang w:val="en-GB"/>
        </w:rPr>
        <w:t xml:space="preserve"> </w:t>
      </w:r>
      <w:r>
        <w:rPr>
          <w:lang w:val="sr-Latn-CS"/>
        </w:rPr>
        <w:t xml:space="preserve">za ozbiljnost ponude </w:t>
      </w:r>
      <w:r>
        <w:rPr/>
        <w:t xml:space="preserve">mora da glasi na iznos od </w:t>
      </w:r>
      <w:r>
        <w:rPr>
          <w:b/>
          <w:bCs/>
        </w:rPr>
        <w:t>5</w:t>
      </w:r>
      <w:r>
        <w:rPr>
          <w:b/>
          <w:bCs/>
          <w:lang w:val="sr-Latn-RS"/>
        </w:rPr>
        <w:t xml:space="preserve">55.469,29 </w:t>
      </w:r>
      <w:r>
        <w:rPr>
          <w:b/>
        </w:rPr>
        <w:t>RSD</w:t>
      </w:r>
      <w:r>
        <w:rPr/>
        <w:t xml:space="preserve">. Originalna garancija mora da bude deo originalne ponude. Svaku ponudu koja ne sadrži </w:t>
      </w:r>
      <w:r>
        <w:rPr>
          <w:color w:val="000000"/>
          <w:lang w:val="en-GB"/>
        </w:rPr>
        <w:t xml:space="preserve">ispravnu </w:t>
      </w:r>
      <w:r>
        <w:rPr>
          <w:color w:val="000000"/>
        </w:rPr>
        <w:t>tendersku garanciju</w:t>
      </w:r>
      <w:r>
        <w:rPr>
          <w:color w:val="000000"/>
          <w:lang w:val="sr-Latn-CS"/>
        </w:rPr>
        <w:t xml:space="preserve">, </w:t>
      </w:r>
      <w:r>
        <w:rPr>
          <w:color w:val="000000"/>
        </w:rPr>
        <w:t>Naručilac odbija kao neispravnu. Bankarske garancij</w:t>
      </w:r>
      <w:r>
        <w:rPr>
          <w:color w:val="000000"/>
          <w:lang w:val="sr-Latn-CS"/>
        </w:rPr>
        <w:t>e</w:t>
      </w:r>
      <w:r>
        <w:rPr>
          <w:color w:val="000000"/>
          <w:lang w:val="en-GB"/>
        </w:rPr>
        <w:t xml:space="preserve"> </w:t>
      </w:r>
      <w:r>
        <w:rPr>
          <w:color w:val="000000"/>
          <w:lang w:val="sr-Latn-CS"/>
        </w:rPr>
        <w:t xml:space="preserve">za ozbiljnost ponude </w:t>
      </w:r>
      <w:r>
        <w:rPr>
          <w:color w:val="000000"/>
        </w:rPr>
        <w:t xml:space="preserve">ponuđača, </w:t>
      </w:r>
      <w:r>
        <w:rPr>
          <w:color w:val="000000"/>
          <w:lang w:val="sr-Latn-CS"/>
        </w:rPr>
        <w:t xml:space="preserve">oslobađaju se </w:t>
      </w:r>
      <w:r>
        <w:rPr>
          <w:color w:val="000000"/>
        </w:rPr>
        <w:t xml:space="preserve">roku od trideset (30) dana od </w:t>
      </w:r>
      <w:r>
        <w:rPr>
          <w:color w:val="000000"/>
          <w:lang w:val="sr-Latn-CS"/>
        </w:rPr>
        <w:t>dana dostavljanja bankarse garancije za dobro izvršenje posla od strane najpovoljnijeg ponuđača.</w:t>
      </w:r>
    </w:p>
    <w:p>
      <w:pPr>
        <w:pStyle w:val="Normal"/>
        <w:spacing w:before="120" w:after="120"/>
        <w:jc w:val="both"/>
        <w:rPr>
          <w:color w:val="000000"/>
        </w:rPr>
      </w:pPr>
      <w:r>
        <w:rPr>
          <w:color w:val="000000"/>
        </w:rPr>
        <w:t xml:space="preserve">Bankarska garancija </w:t>
      </w:r>
      <w:r>
        <w:rPr>
          <w:color w:val="000000"/>
          <w:lang w:val="sr-Latn-CS"/>
        </w:rPr>
        <w:t>za ozbiljnost ponude</w:t>
      </w:r>
      <w:r>
        <w:rPr>
          <w:color w:val="000000"/>
        </w:rPr>
        <w:t xml:space="preserve"> može se oduzeti (aktivirati za plaćanje Naručiocu):</w:t>
      </w:r>
    </w:p>
    <w:p>
      <w:pPr>
        <w:pStyle w:val="ListParagraph"/>
        <w:widowControl w:val="false"/>
        <w:numPr>
          <w:ilvl w:val="0"/>
          <w:numId w:val="4"/>
        </w:numPr>
        <w:suppressAutoHyphens w:val="true"/>
        <w:spacing w:before="120" w:after="120"/>
        <w:ind w:left="426" w:hanging="360"/>
        <w:jc w:val="both"/>
        <w:rPr>
          <w:rFonts w:eastAsia="WenQuanYi Micro Hei"/>
          <w:lang w:eastAsia="zh-CN" w:bidi="hi-IN"/>
        </w:rPr>
      </w:pPr>
      <w:r>
        <w:rPr>
          <w:rFonts w:eastAsia="WenQuanYi Micro Hei"/>
          <w:color w:val="000000"/>
          <w:lang w:eastAsia="zh-CN" w:bidi="hi-IN"/>
        </w:rPr>
        <w:t xml:space="preserve">povukao svoju ponudu </w:t>
      </w:r>
      <w:r>
        <w:rPr>
          <w:rFonts w:eastAsia="WenQuanYi Micro Hei"/>
          <w:lang w:eastAsia="zh-CN" w:bidi="hi-IN"/>
        </w:rPr>
        <w:t>za vreme perioda važnosti ponude kojeg je ponuđač naznačio u obrascu za ponudu; i/ili</w:t>
      </w:r>
    </w:p>
    <w:p>
      <w:pPr>
        <w:pStyle w:val="ListParagraph"/>
        <w:widowControl w:val="false"/>
        <w:numPr>
          <w:ilvl w:val="0"/>
          <w:numId w:val="4"/>
        </w:numPr>
        <w:suppressAutoHyphens w:val="true"/>
        <w:spacing w:before="120" w:after="120"/>
        <w:ind w:left="426" w:hanging="360"/>
        <w:jc w:val="both"/>
        <w:rPr>
          <w:rFonts w:eastAsia="WenQuanYi Micro Hei"/>
          <w:lang w:eastAsia="zh-CN" w:bidi="hi-IN"/>
        </w:rPr>
      </w:pPr>
      <w:r>
        <w:rPr>
          <w:rFonts w:eastAsia="WenQuanYi Micro Hei"/>
          <w:lang w:eastAsia="zh-CN" w:bidi="hi-IN"/>
        </w:rPr>
        <w:t xml:space="preserve">nakon što je dobio obaveštenje o prihvatanju njegove ponude od strane naručioca za vreme perioda važnosti ponude, (i) nije uspeo ili je odbio da </w:t>
      </w:r>
      <w:r>
        <w:rPr>
          <w:rFonts w:eastAsia="WenQuanYi Micro Hei"/>
          <w:lang w:val="sr-Latn-CS" w:eastAsia="zh-CN" w:bidi="hi-IN"/>
        </w:rPr>
        <w:t>zaključi</w:t>
      </w:r>
      <w:r>
        <w:rPr>
          <w:rFonts w:eastAsia="WenQuanYi Micro Hei"/>
          <w:lang w:eastAsia="zh-CN" w:bidi="hi-IN"/>
        </w:rPr>
        <w:t>ugovor; ili (ii) nije uspeo ili je odbio da pribavi garanciju za dobro izvršenje posla</w:t>
      </w:r>
      <w:r>
        <w:rPr>
          <w:rFonts w:eastAsia="WenQuanYi Micro Hei"/>
          <w:lang w:val="sr-Latn-CS" w:eastAsia="zh-CN" w:bidi="hi-IN"/>
        </w:rPr>
        <w:t xml:space="preserve"> i garanciju za povraćaj avansa(</w:t>
      </w:r>
      <w:r>
        <w:rPr>
          <w:rFonts w:eastAsia="WenQuanYi Micro Hei"/>
          <w:lang w:eastAsia="zh-CN" w:bidi="hi-IN"/>
        </w:rPr>
        <w:t>ukoliko se ona traži</w:t>
      </w:r>
      <w:r>
        <w:rPr>
          <w:rFonts w:eastAsia="WenQuanYi Micro Hei"/>
          <w:lang w:val="sr-Latn-CS" w:eastAsia="zh-CN" w:bidi="hi-IN"/>
        </w:rPr>
        <w:t>)</w:t>
      </w:r>
      <w:r>
        <w:rPr>
          <w:rFonts w:eastAsia="WenQuanYi Micro Hei"/>
          <w:lang w:eastAsia="zh-CN" w:bidi="hi-IN"/>
        </w:rPr>
        <w:t>, u skladu sa uputstvima ponuđaču, i/ili</w:t>
      </w:r>
    </w:p>
    <w:p>
      <w:pPr>
        <w:pStyle w:val="NoSpacing"/>
        <w:numPr>
          <w:ilvl w:val="0"/>
          <w:numId w:val="4"/>
        </w:numPr>
        <w:spacing w:before="120" w:after="120"/>
        <w:ind w:left="426" w:hanging="360"/>
        <w:rPr/>
      </w:pPr>
      <w:r>
        <w:rPr>
          <w:rFonts w:eastAsia="WenQuanYi Micro Hei"/>
          <w:lang w:eastAsia="zh-CN" w:bidi="hi-IN"/>
        </w:rPr>
        <w:t xml:space="preserve">ne ispravi </w:t>
      </w:r>
      <w:r>
        <w:rPr>
          <w:rFonts w:eastAsia="WenQuanYi Micro Hei"/>
          <w:lang w:val="sr-Latn-CS" w:eastAsia="zh-CN" w:bidi="hi-IN"/>
        </w:rPr>
        <w:t xml:space="preserve">aritmetičke </w:t>
      </w:r>
      <w:r>
        <w:rPr>
          <w:rFonts w:eastAsia="WenQuanYi Micro Hei"/>
          <w:lang w:eastAsia="zh-CN" w:bidi="hi-IN"/>
        </w:rPr>
        <w:t xml:space="preserve">greške ili odbije da ispravi </w:t>
      </w:r>
      <w:r>
        <w:rPr>
          <w:rFonts w:eastAsia="WenQuanYi Micro Hei"/>
          <w:lang w:val="sr-Latn-CS" w:eastAsia="zh-CN" w:bidi="hi-IN"/>
        </w:rPr>
        <w:t xml:space="preserve">aritmetičke </w:t>
      </w:r>
      <w:r>
        <w:rPr>
          <w:rFonts w:eastAsia="WenQuanYi Micro Hei"/>
          <w:lang w:eastAsia="zh-CN" w:bidi="hi-IN"/>
        </w:rPr>
        <w:t>greške</w:t>
      </w:r>
      <w:r>
        <w:rPr>
          <w:rFonts w:eastAsia="WenQuanYi Micro Hei"/>
          <w:lang w:val="sr-Latn-CS" w:eastAsia="zh-CN" w:bidi="hi-IN"/>
        </w:rPr>
        <w:t>, u skladu sa tačkom 17. – Dodatna objašnjenja i ispravljanje aritmetičkih grešaka.</w:t>
      </w:r>
    </w:p>
    <w:p>
      <w:pPr>
        <w:pStyle w:val="TextBody"/>
        <w:numPr>
          <w:ilvl w:val="1"/>
          <w:numId w:val="8"/>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Bankarska garancija za dobro izvršenje posla i stupanje ugovora na snagu</w:t>
      </w:r>
    </w:p>
    <w:p>
      <w:pPr>
        <w:pStyle w:val="Normal"/>
        <w:spacing w:before="120" w:after="120"/>
        <w:jc w:val="both"/>
        <w:rPr/>
      </w:pPr>
      <w:r>
        <w:rPr/>
        <w:t xml:space="preserve">Ponuđač kome bude dodeljen ugovor, dužan je da u roku od 30 (trideset) kalendarskih dana od dana zaključenja ugovora preda Naručiocu bankarsku garanciju za dobro izvršenje posla. Bankarska garancija za dobro izvršenje posla izdaje se na iznos </w:t>
      </w:r>
      <w:r>
        <w:rPr>
          <w:b/>
        </w:rPr>
        <w:t>od 10% ugovorene cene</w:t>
      </w:r>
      <w:r>
        <w:rPr/>
        <w:t xml:space="preserve"> (</w:t>
      </w:r>
      <w:r>
        <w:rPr>
          <w:lang w:val="sr-Latn-CS"/>
        </w:rPr>
        <w:t>RSD</w:t>
      </w:r>
      <w:r>
        <w:rPr/>
        <w:t xml:space="preserve">), u formi definisanoj u tenderskom dosijeu. Period važenja </w:t>
      </w:r>
      <w:r>
        <w:rPr>
          <w:lang w:val="en-GB"/>
        </w:rPr>
        <w:t>bankarske</w:t>
      </w:r>
      <w:r>
        <w:rPr/>
        <w:t xml:space="preserve"> </w:t>
      </w:r>
      <w:r>
        <w:rPr>
          <w:lang w:val="en-GB"/>
        </w:rPr>
        <w:t>garancije</w:t>
      </w:r>
      <w:r>
        <w:rPr/>
        <w:t xml:space="preserve"> za dobro izvršenje posla iznosi 30 dana duže od roka za završetak isporuke dobara. Ugovor stupa na snagu danom dostavljanja bankarske garancije </w:t>
      </w:r>
      <w:r>
        <w:rPr>
          <w:lang w:val="en-GB"/>
        </w:rPr>
        <w:t>banke</w:t>
      </w:r>
      <w:r>
        <w:rPr/>
        <w:t xml:space="preserve"> za dobro izvršenje posla Naručiocu.</w:t>
      </w:r>
    </w:p>
    <w:p>
      <w:pPr>
        <w:pStyle w:val="Normal"/>
        <w:spacing w:before="120" w:after="120"/>
        <w:jc w:val="both"/>
        <w:rPr/>
      </w:pPr>
      <w:r>
        <w:rPr/>
        <w:t>Ponuđač kome bude dodeljen ugovor složiće se sa jednokratnim produženjem ove garancije na period koji ne prelazi jednu godinu, kao odgovor pisanom zahtevu</w:t>
      </w:r>
      <w:r>
        <w:rPr>
          <w:lang w:val="uz-Cyrl-UZ"/>
        </w:rPr>
        <w:t xml:space="preserve"> </w:t>
      </w:r>
      <w:r>
        <w:rPr/>
        <w:t xml:space="preserve"> naručioca za produženje, sa tim da je taj zahtev podnet pre isteka garancije.</w:t>
      </w:r>
    </w:p>
    <w:p>
      <w:pPr>
        <w:pStyle w:val="TextBody"/>
        <w:numPr>
          <w:ilvl w:val="1"/>
          <w:numId w:val="8"/>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Garancija banke za povraćaj avansa</w:t>
      </w:r>
    </w:p>
    <w:p>
      <w:pPr>
        <w:pStyle w:val="Normal"/>
        <w:spacing w:before="120" w:after="120"/>
        <w:jc w:val="both"/>
        <w:rPr/>
      </w:pPr>
      <w:r>
        <w:rPr/>
        <w:t>Ponuđač kome bude dodeljen ugovor,</w:t>
      </w:r>
      <w:r>
        <w:rPr>
          <w:lang w:val="sr-Latn-CS"/>
        </w:rPr>
        <w:t xml:space="preserve"> ukoliko se bude opredelio za isplatu dela ugovorene sume putem avansa (avans je opcioni),</w:t>
      </w:r>
      <w:r>
        <w:rPr/>
        <w:t xml:space="preserve"> dužan je da u roku </w:t>
      </w:r>
      <w:r>
        <w:rPr>
          <w:u w:val="single"/>
        </w:rPr>
        <w:t>od 30 (trideset)</w:t>
      </w:r>
      <w:r>
        <w:rPr/>
        <w:t xml:space="preserve"> kalendarskih dana od dana zaključenja ugovora preda Naručiocu garanciju banke za povraćaj avansa, na iznos traženog avansa, koji ne može biti veći od </w:t>
      </w:r>
      <w:r>
        <w:rPr>
          <w:u w:val="single"/>
          <w:lang w:val="sr-Latn-CS"/>
        </w:rPr>
        <w:t>3</w:t>
      </w:r>
      <w:r>
        <w:rPr>
          <w:u w:val="single"/>
        </w:rPr>
        <w:t>0% ugovorene cene (RSD</w:t>
      </w:r>
      <w:r>
        <w:rPr/>
        <w:t>), u formi definisanoj u Delu B tenderskog dosijea – Bankarske garancije. Period važenja garancije banke za povraćaj avansa iznosi najmanje 30 dana duže od roka za završetak isporuke dobara. Avans se plaća u roku od 30 dana od dana dostavlјanja garancije za povraćaj avansa.</w:t>
      </w:r>
    </w:p>
    <w:p>
      <w:pPr>
        <w:pStyle w:val="TextBody"/>
        <w:numPr>
          <w:ilvl w:val="1"/>
          <w:numId w:val="8"/>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Banke koje mogu da izdaju garanciju</w:t>
      </w:r>
    </w:p>
    <w:p>
      <w:pPr>
        <w:pStyle w:val="Normal"/>
        <w:spacing w:before="120" w:after="120"/>
        <w:jc w:val="both"/>
        <w:rPr>
          <w:lang w:val="sr-Latn-CS"/>
        </w:rPr>
      </w:pPr>
      <w:r>
        <w:rPr>
          <w:lang w:val="en-GB"/>
        </w:rPr>
        <w:t>Garancija</w:t>
      </w:r>
      <w:r>
        <w:rPr/>
        <w:t xml:space="preserve"> </w:t>
      </w:r>
      <w:r>
        <w:rPr>
          <w:lang w:val="en-GB"/>
        </w:rPr>
        <w:t>banke</w:t>
      </w:r>
      <w:r>
        <w:rPr/>
        <w:t>, koju izabrani ponuđač treba da dostavi po potpisivanju ugovora,</w:t>
      </w:r>
      <w:r>
        <w:rPr>
          <w:lang w:val="sr-Latn-CS"/>
        </w:rPr>
        <w:t xml:space="preserve"> </w:t>
      </w:r>
      <w:r>
        <w:rPr/>
        <w:t xml:space="preserve">mora </w:t>
      </w:r>
      <w:r>
        <w:rPr>
          <w:lang w:val="en-GB"/>
        </w:rPr>
        <w:t>biti</w:t>
      </w:r>
      <w:r>
        <w:rPr/>
        <w:t xml:space="preserve"> izdat</w:t>
      </w:r>
      <w:r>
        <w:rPr>
          <w:lang w:val="en-GB"/>
        </w:rPr>
        <w:t>a</w:t>
      </w:r>
      <w:r>
        <w:rPr/>
        <w:t xml:space="preserve"> od banke prihvatljive za Naručioca.</w:t>
      </w:r>
    </w:p>
    <w:p>
      <w:pPr>
        <w:pStyle w:val="Normal"/>
        <w:spacing w:before="120" w:after="120"/>
        <w:jc w:val="both"/>
        <w:rPr>
          <w:lang w:val="sr-Latn-CS"/>
        </w:rPr>
      </w:pPr>
      <w:r>
        <w:rPr/>
        <w:t>Ponuđači rezidenti dostavljaju garancij</w:t>
      </w:r>
      <w:r>
        <w:rPr>
          <w:lang w:val="en-GB"/>
        </w:rPr>
        <w:t>e</w:t>
      </w:r>
      <w:r>
        <w:rPr/>
        <w:t xml:space="preserve"> domaćih banaka.</w:t>
      </w:r>
    </w:p>
    <w:p>
      <w:pPr>
        <w:pStyle w:val="Normal"/>
        <w:spacing w:before="120" w:after="120"/>
        <w:jc w:val="both"/>
        <w:rPr/>
      </w:pPr>
      <w:r>
        <w:rPr/>
        <w:t>Za ponuđače nerezidente prihvatljive su garancije stranih banaka koje imaju najmanji rejting BBB+ (Baa1), a ukoliko strana banka ima niži rejting od traženog ponuđač nerezident će biti u obavezi da uz garanciju strane banke obezbedi i kontragarancju domaće banke prihvatljive za naručioca.</w:t>
      </w:r>
    </w:p>
    <w:p>
      <w:pPr>
        <w:pStyle w:val="Normal"/>
        <w:spacing w:before="120" w:after="120"/>
        <w:jc w:val="both"/>
        <w:rPr/>
      </w:pPr>
      <w:r>
        <w:rPr/>
        <w:t>Ukoliko nerezident dostavlja garanciju strane banke prihvatljive za naručioca potrebno je da istu dostavi preko korespodentne banke u Republici  Srbiji.</w:t>
      </w:r>
    </w:p>
    <w:p>
      <w:pPr>
        <w:pStyle w:val="Normal"/>
        <w:spacing w:before="120" w:after="120"/>
        <w:jc w:val="both"/>
        <w:rPr/>
      </w:pPr>
      <w:r>
        <w:rPr/>
        <w:t>Naručilac zadržava pravo da, u slučaju promenjenog rejtinga banke tokom trajanja ugovora sa ponuđačem, zahteva zamenu garancije ili kontragaranciju prihvatljive banke.</w:t>
      </w:r>
    </w:p>
    <w:p>
      <w:pPr>
        <w:pStyle w:val="Normal"/>
        <w:spacing w:before="120" w:after="120"/>
        <w:jc w:val="both"/>
        <w:rPr/>
      </w:pPr>
      <w:r>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Klauzule o etičkom kodeksu / Koruptivna praksa</w:t>
      </w:r>
    </w:p>
    <w:p>
      <w:pPr>
        <w:pStyle w:val="Normal"/>
        <w:spacing w:before="120" w:after="120"/>
        <w:ind w:left="567" w:hanging="567"/>
        <w:jc w:val="both"/>
        <w:rPr/>
      </w:pPr>
      <w:r>
        <w:rPr/>
        <w:t>a)</w:t>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pPr>
        <w:pStyle w:val="Normal"/>
        <w:spacing w:before="120" w:after="120"/>
        <w:ind w:left="567" w:hanging="567"/>
        <w:jc w:val="both"/>
        <w:rPr/>
      </w:pPr>
      <w:r>
        <w:rPr/>
        <w:t>b)</w:t>
        <w:tab/>
        <w:t>Ponuđač ne sme da bude pod uticajem sukoba interesa i ne sme da bude u ekvivalentnom odnosu u tom smislu sa drugim ponuđačima ili stranama uključenim u projekat.</w:t>
      </w:r>
    </w:p>
    <w:p>
      <w:pPr>
        <w:pStyle w:val="Normal"/>
        <w:spacing w:before="120" w:after="120"/>
        <w:ind w:left="567" w:hanging="567"/>
        <w:jc w:val="both"/>
        <w:rPr/>
      </w:pPr>
      <w:r>
        <w:rPr>
          <w:lang w:val="sr-Latn-CS"/>
        </w:rPr>
        <w:t>c</w:t>
      </w:r>
      <w:r>
        <w:rPr/>
        <w:t>)</w:t>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pPr>
        <w:pStyle w:val="Normal"/>
        <w:spacing w:before="120" w:after="120"/>
        <w:ind w:left="567" w:hanging="567"/>
        <w:jc w:val="both"/>
        <w:rPr/>
      </w:pPr>
      <w:r>
        <w:rPr>
          <w:lang w:val="sr-Latn-CS"/>
        </w:rPr>
        <w:t>d</w:t>
      </w:r>
      <w:r>
        <w:rPr/>
        <w:t>)</w:t>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pPr>
        <w:pStyle w:val="Normal"/>
        <w:spacing w:before="120" w:after="120"/>
        <w:ind w:left="567" w:hanging="567"/>
        <w:jc w:val="both"/>
        <w:rPr/>
      </w:pPr>
      <w:r>
        <w:rPr>
          <w:lang w:val="sr-Latn-CS"/>
        </w:rPr>
        <w:t>e)</w:t>
        <w:tab/>
      </w:r>
      <w:r>
        <w:rPr/>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pPr>
        <w:pStyle w:val="ListParagraph"/>
        <w:numPr>
          <w:ilvl w:val="0"/>
          <w:numId w:val="10"/>
        </w:numPr>
        <w:spacing w:before="120" w:after="120"/>
        <w:ind w:left="567" w:hanging="567"/>
        <w:jc w:val="both"/>
        <w:rPr/>
      </w:pPr>
      <w:r>
        <w:rPr/>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pPr>
        <w:pStyle w:val="Normal"/>
        <w:spacing w:before="120" w:after="120"/>
        <w:jc w:val="both"/>
        <w:rPr/>
      </w:pPr>
      <w:r>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Dodatna objašnjenja i ispravljanje aritmetičkih grešaka</w:t>
      </w:r>
    </w:p>
    <w:p>
      <w:pPr>
        <w:pStyle w:val="Normal"/>
        <w:widowControl w:val="false"/>
        <w:spacing w:before="120" w:after="120"/>
        <w:jc w:val="both"/>
        <w:rPr/>
      </w:pPr>
      <w:r>
        <w:rPr/>
        <w:t>Naručilac može da zahteva od ponuđača dodatna objašnjenja koja će mu pomoći pri pregledu, vrednovanju i upoređivanju ponuda, a može da vrši i kontrolu (uvid) kod ponuđača odnosno njegovog podizvođača.</w:t>
      </w:r>
    </w:p>
    <w:p>
      <w:pPr>
        <w:pStyle w:val="Normal"/>
        <w:widowControl w:val="false"/>
        <w:spacing w:before="120" w:after="120"/>
        <w:jc w:val="both"/>
        <w:rPr/>
      </w:pPr>
      <w:r>
        <w:rPr/>
        <w:t>Naručilac ne može da zahteva, dozvoli ili ponudi promenu elemenata ponude koji su od značaja za primenu kriterijuma za dodelu ugovora, odnosno promenu kojom bi se ponuda koja je neprihvatljiva učinila prihvatljivom, osim ako drugačije ne proizlazi iz prirode postupka javne nabavke.</w:t>
      </w:r>
    </w:p>
    <w:p>
      <w:pPr>
        <w:pStyle w:val="Normal"/>
        <w:shd w:val="clear" w:color="auto" w:fill="FFFFFF"/>
        <w:spacing w:before="120" w:after="120"/>
        <w:jc w:val="both"/>
        <w:rPr/>
      </w:pPr>
      <w:r>
        <w:rPr/>
        <w:t>Komisija za javne nabavke će izvršiti ispravke u ponudi, uz saglasnost ponuđača, u sledećim slučajevima:</w:t>
      </w:r>
    </w:p>
    <w:p>
      <w:pPr>
        <w:pStyle w:val="ListParagraph"/>
        <w:widowControl w:val="false"/>
        <w:numPr>
          <w:ilvl w:val="0"/>
          <w:numId w:val="17"/>
        </w:numPr>
        <w:suppressAutoHyphens w:val="true"/>
        <w:spacing w:before="120" w:after="120"/>
        <w:ind w:left="426" w:hanging="360"/>
        <w:jc w:val="both"/>
        <w:rPr>
          <w:rFonts w:eastAsia="WenQuanYi Micro Hei"/>
          <w:lang w:eastAsia="zh-CN" w:bidi="hi-IN"/>
        </w:rPr>
      </w:pPr>
      <w:r>
        <w:rPr>
          <w:rFonts w:eastAsia="WenQuanYi Micro Hei"/>
          <w:lang w:eastAsia="zh-CN" w:bidi="hi-IN"/>
        </w:rPr>
        <w:t>kada postoji razlika između iznosa iskazanim brojkama i slovima, u kom slučaju prednost ima iznos iskazan slovima;</w:t>
      </w:r>
    </w:p>
    <w:p>
      <w:pPr>
        <w:pStyle w:val="ListParagraph"/>
        <w:numPr>
          <w:ilvl w:val="0"/>
          <w:numId w:val="17"/>
        </w:numPr>
        <w:spacing w:before="120" w:after="120"/>
        <w:ind w:left="426" w:hanging="360"/>
        <w:jc w:val="both"/>
        <w:rPr>
          <w:rFonts w:eastAsia="WenQuanYi Micro Hei"/>
          <w:lang w:eastAsia="zh-CN" w:bidi="hi-IN"/>
        </w:rPr>
      </w:pPr>
      <w:r>
        <w:rPr>
          <w:rFonts w:eastAsia="WenQuanYi Micro Hei"/>
          <w:lang w:eastAsia="zh-CN" w:bidi="hi-IN"/>
        </w:rPr>
        <w:t>kada postoji razlika između jedinične cene i ukupnog iznosa, prednost ima ponuđena jedinična cena.</w:t>
      </w:r>
    </w:p>
    <w:p>
      <w:pPr>
        <w:pStyle w:val="Normal"/>
        <w:shd w:val="clear" w:color="auto" w:fill="FFFFFF"/>
        <w:spacing w:before="120" w:after="120"/>
        <w:jc w:val="both"/>
        <w:rPr/>
      </w:pPr>
      <w:r>
        <w:rPr/>
        <w:t>Komisija za javne nabavke prilagođava iznos iz ponude u slučaju aritmetičke greške, a ponuđač je u obavezi da</w:t>
      </w:r>
      <w:r>
        <w:rPr>
          <w:lang w:val="uz-Cyrl-UZ"/>
        </w:rPr>
        <w:t xml:space="preserve"> prihvati</w:t>
      </w:r>
      <w:r>
        <w:rPr/>
        <w:t xml:space="preserve"> prilago</w:t>
      </w:r>
      <w:r>
        <w:rPr>
          <w:lang w:val="uz-Cyrl-UZ"/>
        </w:rPr>
        <w:t xml:space="preserve">đeni </w:t>
      </w:r>
      <w:r>
        <w:rPr/>
        <w:t xml:space="preserve">iznos. Ako ponuđač ne prihvati prilagođavanje, njegova ponuda može da bude odbijena, a tenderska garancija </w:t>
      </w:r>
      <w:r>
        <w:rPr>
          <w:lang w:val="en-GB"/>
        </w:rPr>
        <w:t>za</w:t>
      </w:r>
      <w:r>
        <w:rPr/>
        <w:t xml:space="preserve"> </w:t>
      </w:r>
      <w:r>
        <w:rPr>
          <w:lang w:val="en-GB"/>
        </w:rPr>
        <w:t>ozbiljnost</w:t>
      </w:r>
      <w:r>
        <w:rPr/>
        <w:t xml:space="preserve"> </w:t>
      </w:r>
      <w:r>
        <w:rPr>
          <w:lang w:val="en-GB"/>
        </w:rPr>
        <w:t>ponude</w:t>
      </w:r>
      <w:r>
        <w:rPr/>
        <w:t xml:space="preserve"> aktivirana.</w:t>
      </w:r>
    </w:p>
    <w:p>
      <w:pPr>
        <w:pStyle w:val="Normal"/>
        <w:shd w:val="clear" w:color="auto" w:fill="FFFFFF"/>
        <w:spacing w:before="120" w:after="120"/>
        <w:jc w:val="both"/>
        <w:rPr/>
      </w:pPr>
      <w:r>
        <w:rPr/>
        <w:t xml:space="preserve">Sva pojašnjenja i ispravke će se vršiti za vreme stručne ocene ponuda. </w:t>
      </w:r>
    </w:p>
    <w:p>
      <w:pPr>
        <w:pStyle w:val="Normal"/>
        <w:shd w:val="clear" w:color="auto" w:fill="FFFFFF"/>
        <w:spacing w:before="120" w:after="120"/>
        <w:jc w:val="both"/>
        <w:rPr/>
      </w:pPr>
      <w:r>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 xml:space="preserve">Odluka o dodeli ugovora, potpisivanje ugovora i obaveštenje o zaključenom ugovoru </w:t>
      </w:r>
    </w:p>
    <w:p>
      <w:pPr>
        <w:pStyle w:val="TextBody"/>
        <w:numPr>
          <w:ilvl w:val="1"/>
          <w:numId w:val="8"/>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 xml:space="preserve"> </w:t>
      </w:r>
      <w:r>
        <w:rPr>
          <w:b/>
        </w:rPr>
        <w:t>Odluka o dodeli ugovora</w:t>
      </w:r>
    </w:p>
    <w:p>
      <w:pPr>
        <w:pStyle w:val="Normal"/>
        <w:keepNext/>
        <w:spacing w:before="120" w:after="120"/>
        <w:jc w:val="both"/>
        <w:rPr/>
      </w:pPr>
      <w:r>
        <w:rPr/>
        <w:t xml:space="preserve">U skladu sa tačkom 12. Ocena ponuda, Naručilac u periodu važnosti ponuda, donosi Odluku o dodeli ugovora, i dodeljuje ugovor Ponuđaču za čiju se ponudu utvrdi da je </w:t>
      </w:r>
      <w:r>
        <w:rPr>
          <w:lang w:val="sr-Latn-CS"/>
        </w:rPr>
        <w:t>prihvatljiva</w:t>
      </w:r>
      <w:r>
        <w:rPr/>
        <w:t xml:space="preserve">, tj. ponuda sa najnižom ponuđenom cenom. Naručilac će u roku od 3 dana od dana donošenja, objaviti Odluku o dodeli ugovora na portalu javnih nabavki Uprave za javne nabavke – </w:t>
      </w:r>
      <w:hyperlink r:id="rId4">
        <w:r>
          <w:rPr>
            <w:rStyle w:val="InternetLink"/>
          </w:rPr>
          <w:t>http://portal.ujn.gov.rs</w:t>
        </w:r>
      </w:hyperlink>
      <w:r>
        <w:rPr/>
        <w:t xml:space="preserve"> i </w:t>
      </w:r>
      <w:r>
        <w:rPr>
          <w:color w:val="3333FF"/>
          <w:u w:val="single"/>
        </w:rPr>
        <w:t>www.beocin.rs</w:t>
      </w:r>
      <w:r>
        <w:rPr>
          <w:i/>
          <w:color w:val="3333FF"/>
          <w:u w:val="single"/>
        </w:rPr>
        <w:t>.</w:t>
      </w:r>
      <w:r>
        <w:rPr/>
        <w:t xml:space="preserve"> </w:t>
      </w:r>
    </w:p>
    <w:p>
      <w:pPr>
        <w:pStyle w:val="Normal"/>
        <w:keepNext/>
        <w:spacing w:before="120" w:after="120"/>
        <w:jc w:val="both"/>
        <w:rPr>
          <w:lang w:val="sr-Latn-CS"/>
        </w:rPr>
      </w:pPr>
      <w:r>
        <w:rPr/>
        <w:t xml:space="preserve">Zainteresovani ponuđači mogu uložiti prigovor Naručiocu na Odluku o dodeli ugovora u roku od 10 dana od dana </w:t>
      </w:r>
      <w:r>
        <w:rPr>
          <w:lang w:val="sr-Latn-CS"/>
        </w:rPr>
        <w:t xml:space="preserve">objavljivanja </w:t>
      </w:r>
      <w:r>
        <w:rPr/>
        <w:t>Odluke</w:t>
      </w:r>
      <w:r>
        <w:rPr>
          <w:lang w:val="uz-Cyrl-UZ"/>
        </w:rPr>
        <w:t>.</w:t>
      </w:r>
    </w:p>
    <w:p>
      <w:pPr>
        <w:pStyle w:val="TextBody"/>
        <w:numPr>
          <w:ilvl w:val="1"/>
          <w:numId w:val="8"/>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 xml:space="preserve"> </w:t>
      </w:r>
      <w:r>
        <w:rPr>
          <w:b/>
        </w:rPr>
        <w:t>Potpisivanje ugovora</w:t>
      </w:r>
    </w:p>
    <w:p>
      <w:pPr>
        <w:pStyle w:val="BodyText2"/>
        <w:tabs>
          <w:tab w:val="left" w:pos="0" w:leader="none"/>
          <w:tab w:val="left" w:pos="567" w:leader="none"/>
          <w:tab w:val="left" w:pos="630" w:leader="none"/>
        </w:tabs>
        <w:spacing w:before="120" w:after="120"/>
        <w:rPr/>
      </w:pPr>
      <w:r>
        <w:rPr/>
        <w:t>Izabrani ponuđač je dužan da pristupi potpisivanju ugovora</w:t>
      </w:r>
      <w:r>
        <w:rPr>
          <w:lang w:val="uz-Cyrl-UZ"/>
        </w:rPr>
        <w:t xml:space="preserve"> u roku od 10 dana od</w:t>
      </w:r>
      <w:r>
        <w:rPr/>
        <w:t xml:space="preserve"> </w:t>
      </w:r>
      <w:r>
        <w:rPr>
          <w:lang w:val="uz-Cyrl-UZ"/>
        </w:rPr>
        <w:t>poziva</w:t>
      </w:r>
      <w:r>
        <w:rPr/>
        <w:t xml:space="preserve"> naručioca. Ugovor stupa na snagu dostavljanjem </w:t>
      </w:r>
      <w:r>
        <w:rPr>
          <w:lang w:val="sr-Latn-CS"/>
        </w:rPr>
        <w:t>tražene bankarske garancije</w:t>
      </w:r>
      <w:r>
        <w:rPr/>
        <w:t xml:space="preserve"> za dobro izvršenje posla</w:t>
      </w:r>
      <w:r>
        <w:rPr>
          <w:lang w:val="sr-Latn-CS"/>
        </w:rPr>
        <w:t xml:space="preserve"> (koja se dostavlja u roku od 30 dana od dana zaključenja ugovora)</w:t>
      </w:r>
      <w:r>
        <w:rPr/>
        <w:t>.</w:t>
      </w:r>
      <w:r>
        <w:rPr>
          <w:sz w:val="20"/>
        </w:rPr>
        <w:t xml:space="preserve"> </w:t>
      </w:r>
    </w:p>
    <w:p>
      <w:pPr>
        <w:pStyle w:val="BodyText2"/>
        <w:tabs>
          <w:tab w:val="left" w:pos="0" w:leader="none"/>
          <w:tab w:val="left" w:pos="567" w:leader="none"/>
          <w:tab w:val="left" w:pos="630" w:leader="none"/>
        </w:tabs>
        <w:spacing w:before="120" w:after="120"/>
        <w:rPr/>
      </w:pPr>
      <w:r>
        <w:rPr/>
        <w:t xml:space="preserve">Ukoliko izabrani ponuđač ne zaključi ugovor, odnosno ne dostavi traženu bankarsku garanciju za dobro izvršenje posla u ostavljenom roku, takav propust može da stvori osnov za stavljanje van snage </w:t>
      </w:r>
      <w:r>
        <w:rPr>
          <w:lang w:val="uz-Cyrl-UZ"/>
        </w:rPr>
        <w:t>O</w:t>
      </w:r>
      <w:r>
        <w:rPr/>
        <w:t xml:space="preserve">dluke o dodeli ugovora. U tom slučaju, Naručilac ugovor može da dodeli drugorangiranom ponuđaču ili da obustavi tenderski postupak. </w:t>
      </w:r>
    </w:p>
    <w:p>
      <w:pPr>
        <w:pStyle w:val="BodyText2"/>
        <w:tabs>
          <w:tab w:val="left" w:pos="0" w:leader="none"/>
          <w:tab w:val="left" w:pos="567" w:leader="none"/>
          <w:tab w:val="left" w:pos="630" w:leader="none"/>
        </w:tabs>
        <w:spacing w:before="120" w:after="120"/>
        <w:rPr/>
      </w:pPr>
      <w:r>
        <w:rPr/>
        <w:t xml:space="preserve">Drugorangirani ponuđač </w:t>
      </w:r>
      <w:r>
        <w:rPr>
          <w:lang w:val="uz-Cyrl-UZ"/>
        </w:rPr>
        <w:t xml:space="preserve">će biti pozvan na potpisivanje ugovora u slučaju da ponuđač čija je ponuda izabrana kao najpovoljnija (prvorangirani ponuđač) ne pristupi potpisivanju ugovora ili ne dostavi traženu bankarsku garanciju za dobro izvršenje posla u ostavljenom roku. </w:t>
      </w:r>
      <w:r>
        <w:rPr/>
        <w:t>Drugorang</w:t>
      </w:r>
      <w:r>
        <w:rPr>
          <w:lang w:val="sr-Latn-CS"/>
        </w:rPr>
        <w:t>ir</w:t>
      </w:r>
      <w:r>
        <w:rPr/>
        <w:t>ani ponuđač može da odbije dodelu ugovora ukoliko je do prijema obaveštenja o dodeli ugovora istekao rok važenja njegove ponude</w:t>
      </w:r>
      <w:r>
        <w:rPr>
          <w:rStyle w:val="Style11pt"/>
          <w:sz w:val="24"/>
        </w:rPr>
        <w:t>.</w:t>
      </w:r>
    </w:p>
    <w:p>
      <w:pPr>
        <w:pStyle w:val="BodyText2"/>
        <w:tabs>
          <w:tab w:val="left" w:pos="0" w:leader="none"/>
          <w:tab w:val="left" w:pos="567" w:leader="none"/>
          <w:tab w:val="left" w:pos="630" w:leader="none"/>
        </w:tabs>
        <w:spacing w:before="120" w:after="120"/>
        <w:rPr>
          <w:rStyle w:val="Style11pt"/>
          <w:sz w:val="24"/>
        </w:rPr>
      </w:pPr>
      <w:r>
        <w:rPr>
          <w:sz w:val="24"/>
        </w:rPr>
      </w:r>
    </w:p>
    <w:p>
      <w:pPr>
        <w:pStyle w:val="BodyText2"/>
        <w:tabs>
          <w:tab w:val="left" w:pos="0" w:leader="none"/>
          <w:tab w:val="left" w:pos="567" w:leader="none"/>
          <w:tab w:val="left" w:pos="630" w:leader="none"/>
        </w:tabs>
        <w:spacing w:before="120" w:after="120"/>
        <w:rPr>
          <w:rStyle w:val="Style11pt"/>
          <w:sz w:val="24"/>
        </w:rPr>
      </w:pPr>
      <w:r>
        <w:rPr>
          <w:sz w:val="24"/>
        </w:rPr>
      </w:r>
    </w:p>
    <w:p>
      <w:pPr>
        <w:pStyle w:val="TextBody"/>
        <w:numPr>
          <w:ilvl w:val="1"/>
          <w:numId w:val="8"/>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 xml:space="preserve"> </w:t>
      </w:r>
      <w:r>
        <w:rPr>
          <w:b/>
        </w:rPr>
        <w:t>Obaveštenje o zaključenom ugovoru</w:t>
      </w:r>
    </w:p>
    <w:p>
      <w:pPr>
        <w:pStyle w:val="TextBody"/>
        <w:numPr>
          <w:ilvl w:val="0"/>
          <w:numId w:val="0"/>
        </w:numPr>
        <w:tabs>
          <w:tab w:val="left" w:pos="0" w:leader="none"/>
          <w:tab w:val="left" w:pos="1134"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r>
        <w:rPr/>
        <w:t>Odgovarajuće obaveštenje o zaključenom ugovoru objavljuje se na internet stranici Naručioca –</w:t>
      </w:r>
      <w:r>
        <w:rPr>
          <w:color w:val="3333FF"/>
          <w:u w:val="single"/>
        </w:rPr>
        <w:t>www.beocin.rs</w:t>
      </w:r>
      <w:r>
        <w:rPr>
          <w:color w:val="3333FF"/>
          <w:u w:val="single"/>
          <w:lang w:val="sr-Latn-RS"/>
        </w:rPr>
        <w:t>.</w:t>
      </w:r>
      <w:r>
        <w:rPr>
          <w:i/>
          <w:color w:val="000000"/>
        </w:rPr>
        <w:t xml:space="preserve"> </w:t>
      </w:r>
      <w:r>
        <w:rPr/>
        <w:t xml:space="preserve">i na portalu javnih nabavki Uprave za javne nabavke – </w:t>
      </w:r>
      <w:hyperlink r:id="rId5">
        <w:r>
          <w:rPr>
            <w:rStyle w:val="InternetLink"/>
          </w:rPr>
          <w:t>http://portal.ujn.gov.rs</w:t>
        </w:r>
      </w:hyperlink>
      <w:r>
        <w:rPr/>
        <w:t xml:space="preserve">. </w:t>
      </w:r>
    </w:p>
    <w:p>
      <w:pPr>
        <w:pStyle w:val="TextBody"/>
        <w:numPr>
          <w:ilvl w:val="0"/>
          <w:numId w:val="0"/>
        </w:numPr>
        <w:tabs>
          <w:tab w:val="left" w:pos="0" w:leader="none"/>
          <w:tab w:val="left" w:pos="1134"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r>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Obustava tenderskog postupka</w:t>
      </w:r>
    </w:p>
    <w:p>
      <w:pPr>
        <w:pStyle w:val="BodyText2"/>
        <w:tabs>
          <w:tab w:val="left" w:pos="0" w:leader="none"/>
          <w:tab w:val="left" w:pos="567" w:leader="none"/>
          <w:tab w:val="left" w:pos="630" w:leader="none"/>
        </w:tabs>
        <w:spacing w:before="120" w:after="120"/>
        <w:rPr/>
      </w:pPr>
      <w:r>
        <w:rPr/>
        <w:t>U slučaju obustave tenderskog postupka</w:t>
      </w:r>
      <w:r>
        <w:rPr>
          <w:color w:val="000000" w:themeColor="text1"/>
        </w:rPr>
        <w:t xml:space="preserve">, </w:t>
      </w:r>
      <w:ins w:id="2" w:author="Milena Petojević" w:date="2016-11-04T10:37:00Z">
        <w:r>
          <w:rPr>
            <w:color w:val="000000" w:themeColor="text1"/>
          </w:rPr>
          <w:t xml:space="preserve">Naručilac će u roku od 3 dana od dana donošenja, objaviti Odluku o obustavi postupka na portalu javnih nabavki Uprave za javne nabavke </w:t>
        </w:r>
      </w:ins>
      <w:r>
        <w:rPr>
          <w:color w:val="000000" w:themeColor="text1"/>
          <w:lang w:val="sr-Latn-RS"/>
        </w:rPr>
        <w:t>i</w:t>
      </w:r>
      <w:r>
        <w:rPr>
          <w:lang w:val="sr-Latn-RS"/>
        </w:rPr>
        <w:t xml:space="preserve"> </w:t>
      </w:r>
      <w:r>
        <w:rPr/>
        <w:t xml:space="preserve">sajtu naručioca– </w:t>
      </w:r>
      <w:hyperlink r:id="rId6">
        <w:r>
          <w:rPr>
            <w:rStyle w:val="InternetLink"/>
          </w:rPr>
          <w:t>http://portal.ujn.gov.rs</w:t>
        </w:r>
      </w:hyperlink>
      <w:r>
        <w:rPr/>
        <w:t xml:space="preserve">. </w:t>
      </w:r>
      <w:r>
        <w:rPr>
          <w:lang w:val="sr-Latn-CS"/>
        </w:rPr>
        <w:t xml:space="preserve">i </w:t>
      </w:r>
      <w:r>
        <w:rPr>
          <w:color w:val="3333FF"/>
          <w:u w:val="single"/>
        </w:rPr>
        <w:t>www.beocin.rs</w:t>
      </w:r>
      <w:r>
        <w:rPr>
          <w:color w:val="3333FF"/>
          <w:u w:val="single"/>
          <w:lang w:val="sr-Latn-CS"/>
        </w:rPr>
        <w:t>.</w:t>
      </w:r>
      <w:r>
        <w:rPr/>
        <w:t xml:space="preserve"> Zainteresovani ponuđači mogu uložiti prigovor Naručiocu na Odluku o obustavi </w:t>
      </w:r>
      <w:bookmarkStart w:id="74" w:name="_GoBack"/>
      <w:bookmarkEnd w:id="74"/>
      <w:r>
        <w:rPr/>
        <w:t xml:space="preserve">postupka u roku od 10 dana od dana </w:t>
      </w:r>
      <w:r>
        <w:rPr>
          <w:lang w:val="sr-Latn-CS"/>
        </w:rPr>
        <w:t>objavljivanja</w:t>
      </w:r>
      <w:r>
        <w:rPr/>
        <w:t xml:space="preserve"> Odluke. Ukoliko se tenderski postupak obustavlja pre javnog otvaranja ponuda, neotvorene i zapečaćene koverte se vraćaju ponuđačima.</w:t>
      </w:r>
    </w:p>
    <w:p>
      <w:pPr>
        <w:pStyle w:val="Normal"/>
        <w:spacing w:before="120" w:after="120"/>
        <w:rPr>
          <w:lang w:val="uz-Cyrl-UZ"/>
        </w:rPr>
      </w:pPr>
      <w:r>
        <w:rPr>
          <w:lang w:val="uz-Cyrl-UZ"/>
        </w:rPr>
        <w:t>Do o</w:t>
      </w:r>
      <w:r>
        <w:rPr>
          <w:lang w:val="sr-Latn-CS"/>
        </w:rPr>
        <w:t>bustave</w:t>
      </w:r>
      <w:r>
        <w:rPr>
          <w:lang w:val="uz-Cyrl-UZ"/>
        </w:rPr>
        <w:t xml:space="preserve"> može da dođe u sledećim slučajevima:</w:t>
      </w:r>
    </w:p>
    <w:p>
      <w:pPr>
        <w:pStyle w:val="ListParagraph"/>
        <w:widowControl w:val="false"/>
        <w:numPr>
          <w:ilvl w:val="0"/>
          <w:numId w:val="18"/>
        </w:numPr>
        <w:suppressAutoHyphens w:val="true"/>
        <w:spacing w:before="120" w:after="120"/>
        <w:ind w:left="426" w:hanging="360"/>
        <w:jc w:val="both"/>
        <w:rPr>
          <w:rFonts w:eastAsia="WenQuanYi Micro Hei"/>
          <w:lang w:eastAsia="zh-CN" w:bidi="hi-IN"/>
        </w:rPr>
      </w:pPr>
      <w:r>
        <w:rPr>
          <w:rFonts w:eastAsia="WenQuanYi Micro Hei"/>
          <w:lang w:eastAsia="zh-CN" w:bidi="hi-IN"/>
        </w:rPr>
        <w:t>Postupak prikupljanja ponuda nije uspeo, odnosno nije prispela nijedna ponuda koja je prihvatljiva u kvalitativnom ili finansijskom smislu, ili nije prispela nijedna ponuda uopšte;</w:t>
      </w:r>
    </w:p>
    <w:p>
      <w:pPr>
        <w:pStyle w:val="ListParagraph"/>
        <w:widowControl w:val="false"/>
        <w:numPr>
          <w:ilvl w:val="0"/>
          <w:numId w:val="18"/>
        </w:numPr>
        <w:suppressAutoHyphens w:val="true"/>
        <w:spacing w:before="120" w:after="120"/>
        <w:ind w:left="426" w:hanging="360"/>
        <w:jc w:val="both"/>
        <w:rPr>
          <w:rFonts w:eastAsia="WenQuanYi Micro Hei"/>
          <w:lang w:eastAsia="zh-CN" w:bidi="hi-IN"/>
        </w:rPr>
      </w:pPr>
      <w:r>
        <w:rPr>
          <w:rFonts w:eastAsia="WenQuanYi Micro Hei"/>
          <w:lang w:eastAsia="zh-CN" w:bidi="hi-IN"/>
        </w:rPr>
        <w:t xml:space="preserve">Ekonomski ili tehnički uslovi </w:t>
      </w:r>
      <w:r>
        <w:rPr>
          <w:rFonts w:eastAsia="WenQuanYi Micro Hei"/>
          <w:lang w:val="sr-Latn-CS" w:eastAsia="zh-CN" w:bidi="hi-IN"/>
        </w:rPr>
        <w:t xml:space="preserve">opštih i posebnih uslova </w:t>
      </w:r>
      <w:r>
        <w:rPr>
          <w:rFonts w:eastAsia="WenQuanYi Micro Hei"/>
          <w:lang w:eastAsia="zh-CN" w:bidi="hi-IN"/>
        </w:rPr>
        <w:t>ugovora</w:t>
      </w:r>
      <w:r>
        <w:rPr>
          <w:rFonts w:eastAsia="WenQuanYi Micro Hei"/>
          <w:lang w:val="sr-Latn-CS" w:eastAsia="zh-CN" w:bidi="hi-IN"/>
        </w:rPr>
        <w:t xml:space="preserve"> predviđenog tenderskim dosijeom</w:t>
      </w:r>
      <w:r>
        <w:rPr>
          <w:rFonts w:eastAsia="WenQuanYi Micro Hei"/>
          <w:lang w:eastAsia="zh-CN" w:bidi="hi-IN"/>
        </w:rPr>
        <w:t xml:space="preserve"> su suštinski izmenjeni;</w:t>
      </w:r>
    </w:p>
    <w:p>
      <w:pPr>
        <w:pStyle w:val="ListParagraph"/>
        <w:widowControl w:val="false"/>
        <w:numPr>
          <w:ilvl w:val="0"/>
          <w:numId w:val="18"/>
        </w:numPr>
        <w:suppressAutoHyphens w:val="true"/>
        <w:spacing w:before="120" w:after="120"/>
        <w:ind w:left="426" w:hanging="360"/>
        <w:jc w:val="both"/>
        <w:rPr>
          <w:rFonts w:eastAsia="WenQuanYi Micro Hei"/>
          <w:lang w:eastAsia="zh-CN" w:bidi="hi-IN"/>
        </w:rPr>
      </w:pPr>
      <w:r>
        <w:rPr>
          <w:rFonts w:eastAsia="WenQuanYi Micro Hei"/>
          <w:lang w:eastAsia="zh-CN" w:bidi="hi-IN"/>
        </w:rPr>
        <w:t>Sve tehnički usaglašene ponude u značajnoj meri premašuju raspoloživa finansijska sredstva i</w:t>
      </w:r>
    </w:p>
    <w:p>
      <w:pPr>
        <w:pStyle w:val="ListParagraph"/>
        <w:widowControl w:val="false"/>
        <w:numPr>
          <w:ilvl w:val="0"/>
          <w:numId w:val="18"/>
        </w:numPr>
        <w:suppressAutoHyphens w:val="true"/>
        <w:spacing w:before="120" w:after="120"/>
        <w:ind w:left="426" w:hanging="360"/>
        <w:jc w:val="both"/>
        <w:rPr>
          <w:rFonts w:eastAsia="WenQuanYi Micro Hei"/>
          <w:lang w:eastAsia="zh-CN" w:bidi="hi-IN"/>
        </w:rPr>
      </w:pPr>
      <w:r>
        <w:rPr>
          <w:rFonts w:eastAsia="WenQuanYi Micro Hei"/>
          <w:lang w:eastAsia="zh-CN" w:bidi="hi-IN"/>
        </w:rPr>
        <w:t>Zapažene su proceduralne greške u sprovođenju postupka javne nabavke.</w:t>
      </w:r>
    </w:p>
    <w:p>
      <w:pPr>
        <w:pStyle w:val="BodyText2"/>
        <w:tabs>
          <w:tab w:val="left" w:pos="0" w:leader="none"/>
          <w:tab w:val="left" w:pos="567" w:leader="none"/>
          <w:tab w:val="left" w:pos="630" w:leader="none"/>
        </w:tabs>
        <w:spacing w:before="120" w:after="120"/>
        <w:rPr/>
      </w:pPr>
      <w:r>
        <w:rPr>
          <w:bCs/>
        </w:rPr>
        <w:t>Naručilac ni u kom slu</w:t>
      </w:r>
      <w:r>
        <w:rPr>
          <w:bCs/>
          <w:lang w:val="uz-Cyrl-UZ"/>
        </w:rPr>
        <w:t>č</w:t>
      </w:r>
      <w:r>
        <w:rPr>
          <w:bCs/>
        </w:rPr>
        <w:t xml:space="preserve">aju nije odgovoran za bilo kakvu štetu, uključujući bez ograničenja štetu ili gubitak dobiti, do kojih može da dođe u vezi sa obustavom tenderskog postupka, čak i kada je Naručilac bio upoznat sa mogućnošću nastanka štete. </w:t>
      </w:r>
    </w:p>
    <w:sectPr>
      <w:headerReference w:type="default" r:id="rId7"/>
      <w:footerReference w:type="default" r:id="rId8"/>
      <w:footnotePr>
        <w:numFmt w:val="decimal"/>
      </w:footnotePr>
      <w:type w:val="nextPage"/>
      <w:pgSz w:w="11906" w:h="16838"/>
      <w:pgMar w:left="1800" w:right="1800" w:header="720" w:top="1440" w:footer="720" w:bottom="1440" w:gutter="0"/>
      <w:pgNumType w:fmt="decimal"/>
      <w:formProt w:val="false"/>
      <w:textDirection w:val="lrTb"/>
      <w:docGrid w:type="default" w:linePitch="27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Tahoma">
    <w:charset w:val="00"/>
    <w:family w:val="roman"/>
    <w:pitch w:val="variable"/>
  </w:font>
  <w:font w:name="Liberation Sans">
    <w:altName w:val="Arial"/>
    <w:charset w:val="00"/>
    <w:family w:val="roman"/>
    <w:pitch w:val="variable"/>
  </w:font>
  <w:font w:name="Roboto">
    <w:charset w:val="00"/>
    <w:family w:val="roman"/>
    <w:pitch w:val="variable"/>
  </w:font>
  <w:font w:name="Arial Unicode MS">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8306" w:type="dxa"/>
      <w:jc w:val="left"/>
      <w:tblInd w:w="0" w:type="dxa"/>
      <w:tblBorders/>
      <w:tblCellMar>
        <w:top w:w="0" w:type="dxa"/>
        <w:left w:w="108" w:type="dxa"/>
        <w:bottom w:w="0" w:type="dxa"/>
        <w:right w:w="108" w:type="dxa"/>
      </w:tblCellMar>
      <w:tblLook w:firstRow="1" w:noVBand="1" w:lastRow="0" w:firstColumn="1" w:lastColumn="0" w:noHBand="0" w:val="04a0"/>
    </w:tblPr>
    <w:tblGrid>
      <w:gridCol w:w="4288"/>
      <w:gridCol w:w="4017"/>
    </w:tblGrid>
    <w:tr>
      <w:trPr/>
      <w:tc>
        <w:tcPr>
          <w:tcW w:w="4288" w:type="dxa"/>
          <w:tcBorders/>
          <w:shd w:color="auto" w:fill="auto" w:val="clear"/>
        </w:tcPr>
        <w:p>
          <w:pPr>
            <w:pStyle w:val="Footer"/>
            <w:tabs>
              <w:tab w:val="center" w:pos="4111" w:leader="none"/>
              <w:tab w:val="center" w:pos="4320" w:leader="none"/>
              <w:tab w:val="right" w:pos="8640" w:leader="none"/>
            </w:tabs>
            <w:rPr>
              <w:rFonts w:ascii="Roboto" w:hAnsi="Roboto"/>
              <w:sz w:val="20"/>
              <w:szCs w:val="20"/>
              <w:lang w:val="sr-Latn-CS"/>
            </w:rPr>
          </w:pPr>
          <w:r>
            <w:rPr>
              <w:rFonts w:ascii="Roboto" w:hAnsi="Roboto"/>
              <w:sz w:val="20"/>
              <w:szCs w:val="20"/>
              <w:lang w:val="sr-Latn-CS"/>
            </w:rPr>
            <w:t>2016 – Regionalni stambeni program</w:t>
          </w:r>
        </w:p>
      </w:tc>
      <w:tc>
        <w:tcPr>
          <w:tcW w:w="4017" w:type="dxa"/>
          <w:tcBorders/>
          <w:shd w:color="auto" w:fill="auto" w:val="clear"/>
        </w:tcPr>
        <w:p>
          <w:pPr>
            <w:pStyle w:val="Footer"/>
            <w:tabs>
              <w:tab w:val="center" w:pos="4111" w:leader="none"/>
              <w:tab w:val="center" w:pos="4320" w:leader="none"/>
              <w:tab w:val="right" w:pos="8640" w:leader="none"/>
            </w:tabs>
            <w:jc w:val="right"/>
            <w:rPr/>
          </w:pPr>
          <w:r>
            <w:rPr>
              <w:rFonts w:ascii="Roboto" w:hAnsi="Roboto"/>
              <w:sz w:val="20"/>
              <w:szCs w:val="20"/>
              <w:lang w:val="sr-Latn-CS"/>
            </w:rPr>
            <w:t xml:space="preserve">Strana </w:t>
          </w:r>
          <w:r>
            <w:rPr>
              <w:rFonts w:ascii="Roboto" w:hAnsi="Roboto"/>
              <w:sz w:val="20"/>
              <w:szCs w:val="20"/>
              <w:lang w:val="sr-Latn-CS"/>
            </w:rPr>
            <w:fldChar w:fldCharType="begin"/>
          </w:r>
          <w:r>
            <w:instrText> PAGE </w:instrText>
          </w:r>
          <w:r>
            <w:fldChar w:fldCharType="separate"/>
          </w:r>
          <w:r>
            <w:t>14</w:t>
          </w:r>
          <w:r>
            <w:fldChar w:fldCharType="end"/>
          </w:r>
        </w:p>
      </w:tc>
    </w:tr>
  </w:tbl>
  <w:p>
    <w:pPr>
      <w:pStyle w:val="Footer"/>
      <w:rPr>
        <w:lang w:val="sr-Latn-CS"/>
      </w:rPr>
    </w:pPr>
    <w:r>
      <w:rPr>
        <w:lang w:val="sr-Latn-CS"/>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rPr/>
      </w:pPr>
      <w:r>
        <w:rPr>
          <w:rStyle w:val="Footnotereference"/>
        </w:rPr>
        <w:footnoteRef/>
        <w:tab/>
      </w:r>
      <w:r>
        <w:rPr/>
        <w:t xml:space="preserve"> </w:t>
      </w:r>
      <w:r>
        <w:rPr>
          <w:lang w:val="en-GB"/>
        </w:rPr>
        <w:t xml:space="preserve">DDP (delivered duty paid)) - Incoterms 2010 International Chamber of Commerce - </w:t>
      </w:r>
      <w:hyperlink r:id="rId1">
        <w:r>
          <w:rPr>
            <w:rStyle w:val="InternetLink"/>
            <w:lang w:val="en-GB"/>
          </w:rPr>
          <w:t>http://www.iccwbo.org/incoterms/id3040/index.html</w:t>
        </w:r>
      </w:hyperlink>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4950" w:type="pct"/>
      <w:jc w:val="left"/>
      <w:tblInd w:w="0" w:type="dxa"/>
      <w:tblBorders/>
      <w:tblCellMar>
        <w:top w:w="0" w:type="dxa"/>
        <w:left w:w="108" w:type="dxa"/>
        <w:bottom w:w="0" w:type="dxa"/>
        <w:right w:w="108" w:type="dxa"/>
      </w:tblCellMar>
      <w:tblLook w:firstRow="1" w:noVBand="1" w:lastRow="0" w:firstColumn="1" w:lastColumn="0" w:noHBand="0" w:val="04a0"/>
    </w:tblPr>
    <w:tblGrid>
      <w:gridCol w:w="8222"/>
    </w:tblGrid>
    <w:tr>
      <w:trPr/>
      <w:tc>
        <w:tcPr>
          <w:tcW w:w="8222" w:type="dxa"/>
          <w:tcBorders/>
          <w:shd w:color="auto" w:fill="auto" w:val="clear"/>
        </w:tcPr>
        <w:p>
          <w:pPr>
            <w:pStyle w:val="Footer"/>
            <w:tabs>
              <w:tab w:val="center" w:pos="4111" w:leader="none"/>
              <w:tab w:val="center" w:pos="4320" w:leader="none"/>
              <w:tab w:val="right" w:pos="8640" w:leader="none"/>
            </w:tabs>
            <w:rPr>
              <w:rFonts w:ascii="Roboto" w:hAnsi="Roboto"/>
            </w:rPr>
          </w:pPr>
          <w:r>
            <w:rPr>
              <w:rFonts w:ascii="Roboto" w:hAnsi="Roboto"/>
            </w:rPr>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630"/>
        </w:tabs>
        <w:ind w:left="630" w:hanging="54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lowerLetter"/>
      <w:lvlText w:val="%1)"/>
      <w:lvlJc w:val="left"/>
      <w:pPr>
        <w:tabs>
          <w:tab w:val="num" w:pos="861"/>
        </w:tabs>
        <w:ind w:left="861" w:hanging="43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420"/>
        </w:tabs>
        <w:ind w:left="420" w:hanging="420"/>
      </w:pPr>
      <w:rPr>
        <w:b/>
      </w:rPr>
    </w:lvl>
    <w:lvl w:ilvl="1">
      <w:start w:val="1"/>
      <w:numFmt w:val="decimal"/>
      <w:lvlText w:val="%1.%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lvl w:ilvl="0">
      <w:start w:val="1"/>
      <w:numFmt w:val="bullet"/>
      <w:lvlText w:val=""/>
      <w:lvlJc w:val="left"/>
      <w:pPr>
        <w:ind w:left="502" w:hanging="360"/>
      </w:pPr>
      <w:rPr>
        <w:rFonts w:ascii="Symbol" w:hAnsi="Symbol" w:cs="Symbol" w:hint="default"/>
        <w:rFonts w:cs="Symbol"/>
      </w:rPr>
    </w:lvl>
    <w:lvl w:ilvl="1">
      <w:start w:val="1"/>
      <w:numFmt w:val="bullet"/>
      <w:lvlText w:val="o"/>
      <w:lvlJc w:val="left"/>
      <w:pPr>
        <w:ind w:left="2642" w:hanging="360"/>
      </w:pPr>
      <w:rPr>
        <w:rFonts w:ascii="Courier New" w:hAnsi="Courier New" w:cs="Courier New" w:hint="default"/>
        <w:rFonts w:cs="Courier New"/>
      </w:rPr>
    </w:lvl>
    <w:lvl w:ilvl="2">
      <w:start w:val="1"/>
      <w:numFmt w:val="bullet"/>
      <w:lvlText w:val=""/>
      <w:lvlJc w:val="left"/>
      <w:pPr>
        <w:ind w:left="3362" w:hanging="360"/>
      </w:pPr>
      <w:rPr>
        <w:rFonts w:ascii="Wingdings" w:hAnsi="Wingdings" w:cs="Wingdings" w:hint="default"/>
        <w:rFonts w:cs="Wingdings"/>
      </w:rPr>
    </w:lvl>
    <w:lvl w:ilvl="3">
      <w:start w:val="1"/>
      <w:numFmt w:val="bullet"/>
      <w:lvlText w:val=""/>
      <w:lvlJc w:val="left"/>
      <w:pPr>
        <w:ind w:left="4082" w:hanging="360"/>
      </w:pPr>
      <w:rPr>
        <w:rFonts w:ascii="Symbol" w:hAnsi="Symbol" w:cs="Symbol" w:hint="default"/>
        <w:rFonts w:cs="Symbol"/>
      </w:rPr>
    </w:lvl>
    <w:lvl w:ilvl="4">
      <w:start w:val="1"/>
      <w:numFmt w:val="bullet"/>
      <w:lvlText w:val="o"/>
      <w:lvlJc w:val="left"/>
      <w:pPr>
        <w:ind w:left="4802" w:hanging="360"/>
      </w:pPr>
      <w:rPr>
        <w:rFonts w:ascii="Courier New" w:hAnsi="Courier New" w:cs="Courier New" w:hint="default"/>
        <w:rFonts w:cs="Courier New"/>
      </w:rPr>
    </w:lvl>
    <w:lvl w:ilvl="5">
      <w:start w:val="1"/>
      <w:numFmt w:val="bullet"/>
      <w:lvlText w:val=""/>
      <w:lvlJc w:val="left"/>
      <w:pPr>
        <w:ind w:left="5522" w:hanging="360"/>
      </w:pPr>
      <w:rPr>
        <w:rFonts w:ascii="Wingdings" w:hAnsi="Wingdings" w:cs="Wingdings" w:hint="default"/>
        <w:rFonts w:cs="Wingdings"/>
      </w:rPr>
    </w:lvl>
    <w:lvl w:ilvl="6">
      <w:start w:val="1"/>
      <w:numFmt w:val="bullet"/>
      <w:lvlText w:val=""/>
      <w:lvlJc w:val="left"/>
      <w:pPr>
        <w:ind w:left="6242" w:hanging="360"/>
      </w:pPr>
      <w:rPr>
        <w:rFonts w:ascii="Symbol" w:hAnsi="Symbol" w:cs="Symbol" w:hint="default"/>
        <w:rFonts w:cs="Symbol"/>
      </w:rPr>
    </w:lvl>
    <w:lvl w:ilvl="7">
      <w:start w:val="1"/>
      <w:numFmt w:val="bullet"/>
      <w:lvlText w:val="o"/>
      <w:lvlJc w:val="left"/>
      <w:pPr>
        <w:ind w:left="6962" w:hanging="360"/>
      </w:pPr>
      <w:rPr>
        <w:rFonts w:ascii="Courier New" w:hAnsi="Courier New" w:cs="Courier New" w:hint="default"/>
        <w:rFonts w:cs="Courier New"/>
      </w:rPr>
    </w:lvl>
    <w:lvl w:ilvl="8">
      <w:start w:val="1"/>
      <w:numFmt w:val="bullet"/>
      <w:lvlText w:val=""/>
      <w:lvlJc w:val="left"/>
      <w:pPr>
        <w:ind w:left="7682" w:hanging="360"/>
      </w:pPr>
      <w:rPr>
        <w:rFonts w:ascii="Wingdings" w:hAnsi="Wingdings" w:cs="Wingdings" w:hint="default"/>
        <w:rFonts w:cs="Wingdings"/>
      </w:rPr>
    </w:lvl>
  </w:abstractNum>
  <w:abstractNum w:abstractNumId="5">
    <w:lvl w:ilvl="0">
      <w:start w:val="1"/>
      <w:numFmt w:val="lowerLetter"/>
      <w:lvlText w:val="%1)"/>
      <w:lvlJc w:val="left"/>
      <w:pPr>
        <w:ind w:left="2345" w:hanging="360"/>
      </w:pPr>
    </w:lvl>
    <w:lvl w:ilvl="1">
      <w:start w:val="1"/>
      <w:numFmt w:val="lowerLetter"/>
      <w:lvlText w:val="%2."/>
      <w:lvlJc w:val="left"/>
      <w:pPr>
        <w:ind w:left="3065" w:hanging="360"/>
      </w:p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6">
    <w:lvl w:ilvl="0">
      <w:start w:val="1"/>
      <w:numFmt w:val="lowerLetter"/>
      <w:lvlText w:val="%1)"/>
      <w:lvlJc w:val="left"/>
      <w:pPr>
        <w:ind w:left="2345" w:hanging="360"/>
      </w:pPr>
      <w:rPr>
        <w:b/>
      </w:rPr>
    </w:lvl>
    <w:lvl w:ilvl="1">
      <w:start w:val="1"/>
      <w:numFmt w:val="lowerLetter"/>
      <w:lvlText w:val="%2."/>
      <w:lvlJc w:val="left"/>
      <w:pPr>
        <w:ind w:left="3065" w:hanging="360"/>
      </w:p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7">
    <w:lvl w:ilvl="0">
      <w:start w:val="1"/>
      <w:numFmt w:val="lowerLetter"/>
      <w:lvlText w:val="%1)"/>
      <w:lvlJc w:val="left"/>
      <w:pPr>
        <w:ind w:left="2770" w:hanging="360"/>
      </w:pPr>
    </w:lvl>
    <w:lvl w:ilvl="1">
      <w:start w:val="1"/>
      <w:numFmt w:val="lowerLetter"/>
      <w:lvlText w:val="%2."/>
      <w:lvlJc w:val="left"/>
      <w:pPr>
        <w:ind w:left="3490" w:hanging="360"/>
      </w:pPr>
    </w:lvl>
    <w:lvl w:ilvl="2">
      <w:start w:val="1"/>
      <w:numFmt w:val="lowerRoman"/>
      <w:lvlText w:val="%3."/>
      <w:lvlJc w:val="right"/>
      <w:pPr>
        <w:ind w:left="4210" w:hanging="180"/>
      </w:pPr>
    </w:lvl>
    <w:lvl w:ilvl="3">
      <w:start w:val="1"/>
      <w:numFmt w:val="decimal"/>
      <w:lvlText w:val="%4."/>
      <w:lvlJc w:val="left"/>
      <w:pPr>
        <w:ind w:left="4930" w:hanging="360"/>
      </w:pPr>
    </w:lvl>
    <w:lvl w:ilvl="4">
      <w:start w:val="1"/>
      <w:numFmt w:val="lowerLetter"/>
      <w:lvlText w:val="%5."/>
      <w:lvlJc w:val="left"/>
      <w:pPr>
        <w:ind w:left="5650" w:hanging="360"/>
      </w:pPr>
    </w:lvl>
    <w:lvl w:ilvl="5">
      <w:start w:val="1"/>
      <w:numFmt w:val="lowerRoman"/>
      <w:lvlText w:val="%6."/>
      <w:lvlJc w:val="right"/>
      <w:pPr>
        <w:ind w:left="6370" w:hanging="180"/>
      </w:pPr>
    </w:lvl>
    <w:lvl w:ilvl="6">
      <w:start w:val="1"/>
      <w:numFmt w:val="decimal"/>
      <w:lvlText w:val="%7."/>
      <w:lvlJc w:val="left"/>
      <w:pPr>
        <w:ind w:left="7090" w:hanging="360"/>
      </w:pPr>
    </w:lvl>
    <w:lvl w:ilvl="7">
      <w:start w:val="1"/>
      <w:numFmt w:val="lowerLetter"/>
      <w:lvlText w:val="%8."/>
      <w:lvlJc w:val="left"/>
      <w:pPr>
        <w:ind w:left="7810" w:hanging="360"/>
      </w:pPr>
    </w:lvl>
    <w:lvl w:ilvl="8">
      <w:start w:val="1"/>
      <w:numFmt w:val="lowerRoman"/>
      <w:lvlText w:val="%9."/>
      <w:lvlJc w:val="right"/>
      <w:pPr>
        <w:ind w:left="8530" w:hanging="180"/>
      </w:pPr>
    </w:lvl>
  </w:abstractNum>
  <w:abstractNum w:abstractNumId="8">
    <w:lvl w:ilvl="0">
      <w:start w:val="5"/>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lvl w:ilvl="0">
      <w:start w:val="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lowerLetter"/>
      <w:lvlText w:val="%1)"/>
      <w:lvlJc w:val="left"/>
      <w:pPr>
        <w:ind w:left="987" w:hanging="4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lvl w:ilvl="0">
      <w:start w:val="1"/>
      <w:numFmt w:val="lowerLetter"/>
      <w:lvlText w:val="%1)"/>
      <w:lvlJc w:val="left"/>
      <w:pPr>
        <w:ind w:left="987" w:hanging="4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lvl w:ilvl="0">
      <w:start w:val="1"/>
      <w:numFmt w:val="lowerLetter"/>
      <w:lvlText w:val="%1)"/>
      <w:lvlJc w:val="left"/>
      <w:pPr>
        <w:ind w:left="987" w:hanging="4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lowerLetter"/>
      <w:lvlText w:val="%1)"/>
      <w:lvlJc w:val="left"/>
      <w:pPr>
        <w:ind w:left="502" w:hanging="360"/>
      </w:pPr>
    </w:lvl>
    <w:lvl w:ilvl="1">
      <w:start w:val="1"/>
      <w:numFmt w:val="bullet"/>
      <w:lvlText w:val="o"/>
      <w:lvlJc w:val="left"/>
      <w:pPr>
        <w:ind w:left="2642" w:hanging="360"/>
      </w:pPr>
      <w:rPr>
        <w:rFonts w:ascii="Courier New" w:hAnsi="Courier New" w:cs="Courier New" w:hint="default"/>
        <w:rFonts w:cs="Courier New"/>
      </w:rPr>
    </w:lvl>
    <w:lvl w:ilvl="2">
      <w:start w:val="1"/>
      <w:numFmt w:val="bullet"/>
      <w:lvlText w:val=""/>
      <w:lvlJc w:val="left"/>
      <w:pPr>
        <w:ind w:left="3362" w:hanging="360"/>
      </w:pPr>
      <w:rPr>
        <w:rFonts w:ascii="Wingdings" w:hAnsi="Wingdings" w:cs="Wingdings" w:hint="default"/>
        <w:rFonts w:cs="Wingdings"/>
      </w:rPr>
    </w:lvl>
    <w:lvl w:ilvl="3">
      <w:start w:val="1"/>
      <w:numFmt w:val="bullet"/>
      <w:lvlText w:val=""/>
      <w:lvlJc w:val="left"/>
      <w:pPr>
        <w:ind w:left="4082" w:hanging="360"/>
      </w:pPr>
      <w:rPr>
        <w:rFonts w:ascii="Symbol" w:hAnsi="Symbol" w:cs="Symbol" w:hint="default"/>
        <w:rFonts w:cs="Symbol"/>
      </w:rPr>
    </w:lvl>
    <w:lvl w:ilvl="4">
      <w:start w:val="1"/>
      <w:numFmt w:val="bullet"/>
      <w:lvlText w:val="o"/>
      <w:lvlJc w:val="left"/>
      <w:pPr>
        <w:ind w:left="4802" w:hanging="360"/>
      </w:pPr>
      <w:rPr>
        <w:rFonts w:ascii="Courier New" w:hAnsi="Courier New" w:cs="Courier New" w:hint="default"/>
        <w:rFonts w:cs="Courier New"/>
      </w:rPr>
    </w:lvl>
    <w:lvl w:ilvl="5">
      <w:start w:val="1"/>
      <w:numFmt w:val="bullet"/>
      <w:lvlText w:val=""/>
      <w:lvlJc w:val="left"/>
      <w:pPr>
        <w:ind w:left="5522" w:hanging="360"/>
      </w:pPr>
      <w:rPr>
        <w:rFonts w:ascii="Wingdings" w:hAnsi="Wingdings" w:cs="Wingdings" w:hint="default"/>
        <w:rFonts w:cs="Wingdings"/>
      </w:rPr>
    </w:lvl>
    <w:lvl w:ilvl="6">
      <w:start w:val="1"/>
      <w:numFmt w:val="bullet"/>
      <w:lvlText w:val=""/>
      <w:lvlJc w:val="left"/>
      <w:pPr>
        <w:ind w:left="6242" w:hanging="360"/>
      </w:pPr>
      <w:rPr>
        <w:rFonts w:ascii="Symbol" w:hAnsi="Symbol" w:cs="Symbol" w:hint="default"/>
        <w:rFonts w:cs="Symbol"/>
      </w:rPr>
    </w:lvl>
    <w:lvl w:ilvl="7">
      <w:start w:val="1"/>
      <w:numFmt w:val="bullet"/>
      <w:lvlText w:val="o"/>
      <w:lvlJc w:val="left"/>
      <w:pPr>
        <w:ind w:left="6962" w:hanging="360"/>
      </w:pPr>
      <w:rPr>
        <w:rFonts w:ascii="Courier New" w:hAnsi="Courier New" w:cs="Courier New" w:hint="default"/>
        <w:rFonts w:cs="Courier New"/>
      </w:rPr>
    </w:lvl>
    <w:lvl w:ilvl="8">
      <w:start w:val="1"/>
      <w:numFmt w:val="bullet"/>
      <w:lvlText w:val=""/>
      <w:lvlJc w:val="left"/>
      <w:pPr>
        <w:ind w:left="7682" w:hanging="360"/>
      </w:pPr>
      <w:rPr>
        <w:rFonts w:ascii="Wingdings" w:hAnsi="Wingdings" w:cs="Wingdings" w:hint="default"/>
        <w:rFonts w:cs="Wingdings"/>
      </w:rPr>
    </w:lvl>
  </w:abstractNum>
  <w:abstractNum w:abstractNumId="18">
    <w:lvl w:ilvl="0">
      <w:start w:val="1"/>
      <w:numFmt w:val="lowerLetter"/>
      <w:lvlText w:val="%1)"/>
      <w:lvlJc w:val="left"/>
      <w:pPr>
        <w:ind w:left="502" w:hanging="360"/>
      </w:pPr>
    </w:lvl>
    <w:lvl w:ilvl="1">
      <w:start w:val="1"/>
      <w:numFmt w:val="bullet"/>
      <w:lvlText w:val="o"/>
      <w:lvlJc w:val="left"/>
      <w:pPr>
        <w:ind w:left="2642" w:hanging="360"/>
      </w:pPr>
      <w:rPr>
        <w:rFonts w:ascii="Courier New" w:hAnsi="Courier New" w:cs="Courier New" w:hint="default"/>
        <w:rFonts w:cs="Courier New"/>
      </w:rPr>
    </w:lvl>
    <w:lvl w:ilvl="2">
      <w:start w:val="1"/>
      <w:numFmt w:val="bullet"/>
      <w:lvlText w:val=""/>
      <w:lvlJc w:val="left"/>
      <w:pPr>
        <w:ind w:left="3362" w:hanging="360"/>
      </w:pPr>
      <w:rPr>
        <w:rFonts w:ascii="Wingdings" w:hAnsi="Wingdings" w:cs="Wingdings" w:hint="default"/>
        <w:rFonts w:cs="Wingdings"/>
      </w:rPr>
    </w:lvl>
    <w:lvl w:ilvl="3">
      <w:start w:val="1"/>
      <w:numFmt w:val="bullet"/>
      <w:lvlText w:val=""/>
      <w:lvlJc w:val="left"/>
      <w:pPr>
        <w:ind w:left="4082" w:hanging="360"/>
      </w:pPr>
      <w:rPr>
        <w:rFonts w:ascii="Symbol" w:hAnsi="Symbol" w:cs="Symbol" w:hint="default"/>
        <w:rFonts w:cs="Symbol"/>
      </w:rPr>
    </w:lvl>
    <w:lvl w:ilvl="4">
      <w:start w:val="1"/>
      <w:numFmt w:val="bullet"/>
      <w:lvlText w:val="o"/>
      <w:lvlJc w:val="left"/>
      <w:pPr>
        <w:ind w:left="4802" w:hanging="360"/>
      </w:pPr>
      <w:rPr>
        <w:rFonts w:ascii="Courier New" w:hAnsi="Courier New" w:cs="Courier New" w:hint="default"/>
        <w:rFonts w:cs="Courier New"/>
      </w:rPr>
    </w:lvl>
    <w:lvl w:ilvl="5">
      <w:start w:val="1"/>
      <w:numFmt w:val="bullet"/>
      <w:lvlText w:val=""/>
      <w:lvlJc w:val="left"/>
      <w:pPr>
        <w:ind w:left="5522" w:hanging="360"/>
      </w:pPr>
      <w:rPr>
        <w:rFonts w:ascii="Wingdings" w:hAnsi="Wingdings" w:cs="Wingdings" w:hint="default"/>
        <w:rFonts w:cs="Wingdings"/>
      </w:rPr>
    </w:lvl>
    <w:lvl w:ilvl="6">
      <w:start w:val="1"/>
      <w:numFmt w:val="bullet"/>
      <w:lvlText w:val=""/>
      <w:lvlJc w:val="left"/>
      <w:pPr>
        <w:ind w:left="6242" w:hanging="360"/>
      </w:pPr>
      <w:rPr>
        <w:rFonts w:ascii="Symbol" w:hAnsi="Symbol" w:cs="Symbol" w:hint="default"/>
        <w:rFonts w:cs="Symbol"/>
      </w:rPr>
    </w:lvl>
    <w:lvl w:ilvl="7">
      <w:start w:val="1"/>
      <w:numFmt w:val="bullet"/>
      <w:lvlText w:val="o"/>
      <w:lvlJc w:val="left"/>
      <w:pPr>
        <w:ind w:left="6962" w:hanging="360"/>
      </w:pPr>
      <w:rPr>
        <w:rFonts w:ascii="Courier New" w:hAnsi="Courier New" w:cs="Courier New" w:hint="default"/>
        <w:rFonts w:cs="Courier New"/>
      </w:rPr>
    </w:lvl>
    <w:lvl w:ilvl="8">
      <w:start w:val="1"/>
      <w:numFmt w:val="bullet"/>
      <w:lvlText w:val=""/>
      <w:lvlJc w:val="left"/>
      <w:pPr>
        <w:ind w:left="7682" w:hanging="360"/>
      </w:pPr>
      <w:rPr>
        <w:rFonts w:ascii="Wingdings" w:hAnsi="Wingdings" w:cs="Wingdings" w:hint="default"/>
        <w:rFonts w:cs="Wingdings"/>
      </w:rPr>
    </w:lvl>
  </w:abstractNum>
  <w:abstractNum w:abstractNumId="19">
    <w:lvl w:ilvl="0">
      <w:start w:val="1"/>
      <w:numFmt w:val="lowerLetter"/>
      <w:lvlText w:val="%1)"/>
      <w:lvlJc w:val="left"/>
      <w:pPr>
        <w:ind w:left="2770" w:hanging="360"/>
      </w:pPr>
    </w:lvl>
    <w:lvl w:ilvl="1">
      <w:start w:val="1"/>
      <w:numFmt w:val="lowerLetter"/>
      <w:lvlText w:val="%2."/>
      <w:lvlJc w:val="left"/>
      <w:pPr>
        <w:ind w:left="3490" w:hanging="360"/>
      </w:pPr>
    </w:lvl>
    <w:lvl w:ilvl="2">
      <w:start w:val="1"/>
      <w:numFmt w:val="lowerRoman"/>
      <w:lvlText w:val="%3."/>
      <w:lvlJc w:val="right"/>
      <w:pPr>
        <w:ind w:left="4210" w:hanging="180"/>
      </w:pPr>
    </w:lvl>
    <w:lvl w:ilvl="3">
      <w:start w:val="1"/>
      <w:numFmt w:val="decimal"/>
      <w:lvlText w:val="%4."/>
      <w:lvlJc w:val="left"/>
      <w:pPr>
        <w:ind w:left="4930" w:hanging="360"/>
      </w:pPr>
    </w:lvl>
    <w:lvl w:ilvl="4">
      <w:start w:val="1"/>
      <w:numFmt w:val="lowerLetter"/>
      <w:lvlText w:val="%5."/>
      <w:lvlJc w:val="left"/>
      <w:pPr>
        <w:ind w:left="5650" w:hanging="360"/>
      </w:pPr>
    </w:lvl>
    <w:lvl w:ilvl="5">
      <w:start w:val="1"/>
      <w:numFmt w:val="lowerRoman"/>
      <w:lvlText w:val="%6."/>
      <w:lvlJc w:val="right"/>
      <w:pPr>
        <w:ind w:left="6370" w:hanging="180"/>
      </w:pPr>
    </w:lvl>
    <w:lvl w:ilvl="6">
      <w:start w:val="1"/>
      <w:numFmt w:val="decimal"/>
      <w:lvlText w:val="%7."/>
      <w:lvlJc w:val="left"/>
      <w:pPr>
        <w:ind w:left="7090" w:hanging="360"/>
      </w:pPr>
    </w:lvl>
    <w:lvl w:ilvl="7">
      <w:start w:val="1"/>
      <w:numFmt w:val="lowerLetter"/>
      <w:lvlText w:val="%8."/>
      <w:lvlJc w:val="left"/>
      <w:pPr>
        <w:ind w:left="7810" w:hanging="360"/>
      </w:pPr>
    </w:lvl>
    <w:lvl w:ilvl="8">
      <w:start w:val="1"/>
      <w:numFmt w:val="lowerRoman"/>
      <w:lvlText w:val="%9."/>
      <w:lvlJc w:val="right"/>
      <w:pPr>
        <w:ind w:left="8530" w:hanging="180"/>
      </w:pPr>
    </w:lvl>
  </w:abstractNum>
  <w:abstractNum w:abstractNumId="2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w:zoom w:percent="100"/>
  <w:embedSystemFonts/>
  <w:defaultTabStop w:val="720"/>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672643"/>
    <w:pPr>
      <w:widowControl/>
      <w:bidi w:val="0"/>
      <w:jc w:val="left"/>
    </w:pPr>
    <w:rPr>
      <w:rFonts w:ascii="Times New Roman" w:hAnsi="Times New Roman" w:eastAsia="Times New Roman" w:cs="Times New Roman"/>
      <w:color w:val="auto"/>
      <w:sz w:val="24"/>
      <w:szCs w:val="24"/>
      <w:lang w:eastAsia="en-GB" w:val="en-US" w:bidi="ar-SA"/>
    </w:rPr>
  </w:style>
  <w:style w:type="paragraph" w:styleId="Heading1">
    <w:name w:val="Heading 1"/>
    <w:basedOn w:val="Normal"/>
    <w:next w:val="Normal"/>
    <w:link w:val="Heading1Char"/>
    <w:qFormat/>
    <w:rsid w:val="00612a63"/>
    <w:pPr>
      <w:keepNext/>
      <w:spacing w:before="240" w:after="0"/>
      <w:jc w:val="center"/>
      <w:outlineLvl w:val="0"/>
    </w:pPr>
    <w:rPr>
      <w:b/>
      <w:lang w:val="fr-BE"/>
    </w:rPr>
  </w:style>
  <w:style w:type="paragraph" w:styleId="Heading2">
    <w:name w:val="Heading 2"/>
    <w:basedOn w:val="Normal"/>
    <w:next w:val="Normal"/>
    <w:link w:val="Heading2Char"/>
    <w:qFormat/>
    <w:rsid w:val="00612a63"/>
    <w:pPr>
      <w:keepNext/>
      <w:tabs>
        <w:tab w:val="left" w:pos="426" w:leader="none"/>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left" w:pos="1985" w:leader="none"/>
      </w:tabs>
      <w:spacing w:before="240" w:after="120"/>
      <w:ind w:left="1985" w:hanging="851"/>
      <w:jc w:val="both"/>
      <w:outlineLvl w:val="3"/>
    </w:pPr>
    <w:rPr>
      <w:sz w:val="22"/>
      <w:szCs w:val="22"/>
      <w:lang w:eastAsia="en-US"/>
    </w:rPr>
  </w:style>
  <w:style w:type="paragraph" w:styleId="Heading5">
    <w:name w:val="Heading 5"/>
    <w:basedOn w:val="Normal"/>
    <w:next w:val="Normal"/>
    <w:link w:val="Heading5Char"/>
    <w:qFormat/>
    <w:rsid w:val="0009615d"/>
    <w:pPr>
      <w:tabs>
        <w:tab w:val="left" w:pos="2835" w:leader="none"/>
      </w:tabs>
      <w:spacing w:before="240" w:after="120"/>
      <w:ind w:left="2835" w:hanging="850"/>
      <w:jc w:val="both"/>
      <w:outlineLvl w:val="4"/>
    </w:pPr>
    <w:rPr>
      <w:sz w:val="22"/>
      <w:szCs w:val="22"/>
      <w:lang w:val="en-GB" w:eastAsia="en-US"/>
    </w:rPr>
  </w:style>
  <w:style w:type="paragraph" w:styleId="Heading6">
    <w:name w:val="Heading 6"/>
    <w:basedOn w:val="Normal"/>
    <w:next w:val="Normal"/>
    <w:link w:val="Heading6Char"/>
    <w:qFormat/>
    <w:rsid w:val="00fb376e"/>
    <w:pPr>
      <w:tabs>
        <w:tab w:val="left" w:pos="1152" w:leader="none"/>
      </w:tabs>
      <w:spacing w:before="240" w:after="60"/>
      <w:ind w:left="1152" w:hanging="1152"/>
      <w:outlineLvl w:val="5"/>
    </w:pPr>
    <w:rPr>
      <w:rFonts w:ascii="Arial" w:hAnsi="Arial"/>
      <w:i/>
      <w:sz w:val="22"/>
      <w:szCs w:val="20"/>
      <w:lang w:val="sv-SE"/>
    </w:rPr>
  </w:style>
  <w:style w:type="paragraph" w:styleId="Heading7">
    <w:name w:val="Heading 7"/>
    <w:basedOn w:val="Normal"/>
    <w:next w:val="Normal"/>
    <w:link w:val="Heading7Char"/>
    <w:qFormat/>
    <w:rsid w:val="00fb376e"/>
    <w:pPr>
      <w:tabs>
        <w:tab w:val="left" w:pos="1296" w:leader="none"/>
      </w:tabs>
      <w:spacing w:before="240" w:after="60"/>
      <w:ind w:left="1296" w:hanging="1296"/>
      <w:outlineLvl w:val="6"/>
    </w:pPr>
    <w:rPr>
      <w:rFonts w:ascii="Arial" w:hAnsi="Arial"/>
      <w:sz w:val="20"/>
      <w:szCs w:val="20"/>
      <w:lang w:val="sv-SE"/>
    </w:rPr>
  </w:style>
  <w:style w:type="paragraph" w:styleId="Heading8">
    <w:name w:val="Heading 8"/>
    <w:basedOn w:val="Normal"/>
    <w:next w:val="Normal"/>
    <w:link w:val="Heading8Char"/>
    <w:qFormat/>
    <w:rsid w:val="00fb376e"/>
    <w:pPr>
      <w:tabs>
        <w:tab w:val="left" w:pos="1440" w:leader="none"/>
      </w:tabs>
      <w:spacing w:before="240" w:after="60"/>
      <w:ind w:left="1440" w:hanging="1440"/>
      <w:outlineLvl w:val="7"/>
    </w:pPr>
    <w:rPr>
      <w:rFonts w:ascii="Arial" w:hAnsi="Arial"/>
      <w:i/>
      <w:sz w:val="20"/>
      <w:szCs w:val="20"/>
      <w:lang w:val="sv-SE"/>
    </w:rPr>
  </w:style>
  <w:style w:type="paragraph" w:styleId="Heading9">
    <w:name w:val="Heading 9"/>
    <w:basedOn w:val="Normal"/>
    <w:next w:val="Normal"/>
    <w:link w:val="Heading9Char"/>
    <w:qFormat/>
    <w:rsid w:val="00fb376e"/>
    <w:pPr>
      <w:tabs>
        <w:tab w:val="left" w:pos="1584" w:leader="none"/>
      </w:tabs>
      <w:spacing w:before="240" w:after="60"/>
      <w:ind w:left="1584" w:hanging="1584"/>
      <w:outlineLvl w:val="8"/>
    </w:pPr>
    <w:rPr>
      <w:rFonts w:ascii="Arial" w:hAnsi="Arial"/>
      <w:b/>
      <w:i/>
      <w:sz w:val="18"/>
      <w:szCs w:val="20"/>
      <w:lang w:val="sv-SE"/>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612a63"/>
    <w:rPr/>
  </w:style>
  <w:style w:type="character" w:styleId="InternetLink" w:customStyle="1">
    <w:name w:val="Internet Link"/>
    <w:rsid w:val="00612a63"/>
    <w:rPr>
      <w:color w:val="0000FF"/>
      <w:u w:val="single"/>
    </w:rPr>
  </w:style>
  <w:style w:type="character" w:styleId="Emphasis">
    <w:name w:val="Emphasis"/>
    <w:qFormat/>
    <w:rsid w:val="00612a63"/>
    <w:rPr>
      <w:i/>
    </w:rPr>
  </w:style>
  <w:style w:type="character" w:styleId="Strong">
    <w:name w:val="Strong"/>
    <w:qFormat/>
    <w:rsid w:val="00612a63"/>
    <w:rPr>
      <w:b/>
    </w:rPr>
  </w:style>
  <w:style w:type="character" w:styleId="Tw4winMark" w:customStyle="1">
    <w:name w:val="tw4winMark"/>
    <w:qFormat/>
    <w:rsid w:val="00077121"/>
    <w:rPr>
      <w:rFonts w:ascii="Times New Roman" w:hAnsi="Times New Roman" w:cs="Times New Roman"/>
      <w:vanish/>
      <w:color w:val="800080"/>
      <w:sz w:val="24"/>
      <w:szCs w:val="24"/>
      <w:vertAlign w:val="subscript"/>
    </w:rPr>
  </w:style>
  <w:style w:type="character" w:styleId="FollowedHyperlink">
    <w:name w:val="FollowedHyperlink"/>
    <w:qFormat/>
    <w:rsid w:val="00ad4777"/>
    <w:rPr>
      <w:color w:val="606420"/>
      <w:u w:val="single"/>
    </w:rPr>
  </w:style>
  <w:style w:type="character" w:styleId="Footnotereference">
    <w:name w:val="footnote reference"/>
    <w:semiHidden/>
    <w:qFormat/>
    <w:rsid w:val="00cb5ff3"/>
    <w:rPr>
      <w:vertAlign w:val="superscript"/>
    </w:rPr>
  </w:style>
  <w:style w:type="character" w:styleId="Style11ptJustifiedAfter12ptChar" w:customStyle="1">
    <w:name w:val="Style 11 pt Justified After:  12 pt Char"/>
    <w:link w:val="Style11ptJustifiedAfter12pt"/>
    <w:qFormat/>
    <w:rsid w:val="00f11e9b"/>
    <w:rPr>
      <w:sz w:val="22"/>
      <w:lang w:val="en-GB" w:eastAsia="en-GB" w:bidi="ar-SA"/>
    </w:rPr>
  </w:style>
  <w:style w:type="character" w:styleId="StyleStyleLeftBoxSinglesolidlineAuto05ptLinewidthCh2Char" w:customStyle="1">
    <w:name w:val="Style Style Left Box: (Single solid line Auto  05 pt Line width) Ch...2 Char"/>
    <w:link w:val="StyleStyleLeftBoxSinglesolidlineAuto05ptLinewidthCh2"/>
    <w:qFormat/>
    <w:rsid w:val="00f11e9b"/>
    <w:rPr>
      <w:sz w:val="22"/>
      <w:szCs w:val="22"/>
      <w:lang w:val="en-GB" w:eastAsia="en-GB" w:bidi="ar-SA"/>
    </w:rPr>
  </w:style>
  <w:style w:type="character" w:styleId="Style11pt" w:customStyle="1">
    <w:name w:val="Style 11 pt"/>
    <w:qFormat/>
    <w:rsid w:val="00f11e9b"/>
    <w:rPr>
      <w:sz w:val="22"/>
    </w:rPr>
  </w:style>
  <w:style w:type="character" w:styleId="BodyText2Char" w:customStyle="1">
    <w:name w:val="Body Text 2 Char"/>
    <w:link w:val="BodyText2"/>
    <w:qFormat/>
    <w:rsid w:val="0056210a"/>
    <w:rPr>
      <w:sz w:val="24"/>
    </w:rPr>
  </w:style>
  <w:style w:type="character" w:styleId="Heading4Char" w:customStyle="1">
    <w:name w:val="Heading 4 Char"/>
    <w:link w:val="Heading4"/>
    <w:qFormat/>
    <w:rsid w:val="0009615d"/>
    <w:rPr>
      <w:sz w:val="22"/>
      <w:szCs w:val="22"/>
      <w:lang w:val="en-US" w:eastAsia="en-US"/>
    </w:rPr>
  </w:style>
  <w:style w:type="character" w:styleId="Heading5Char" w:customStyle="1">
    <w:name w:val="Heading 5 Char"/>
    <w:link w:val="Heading5"/>
    <w:qFormat/>
    <w:rsid w:val="0009615d"/>
    <w:rPr>
      <w:sz w:val="22"/>
      <w:szCs w:val="22"/>
      <w:lang w:val="en-GB" w:eastAsia="en-US"/>
    </w:rPr>
  </w:style>
  <w:style w:type="character" w:styleId="Heading6Char" w:customStyle="1">
    <w:name w:val="Heading 6 Char"/>
    <w:link w:val="Heading6"/>
    <w:qFormat/>
    <w:rsid w:val="00fb376e"/>
    <w:rPr>
      <w:rFonts w:ascii="Arial" w:hAnsi="Arial"/>
      <w:i/>
      <w:sz w:val="22"/>
      <w:lang w:val="sv-SE"/>
    </w:rPr>
  </w:style>
  <w:style w:type="character" w:styleId="Heading7Char" w:customStyle="1">
    <w:name w:val="Heading 7 Char"/>
    <w:link w:val="Heading7"/>
    <w:qFormat/>
    <w:rsid w:val="00fb376e"/>
    <w:rPr>
      <w:rFonts w:ascii="Arial" w:hAnsi="Arial"/>
      <w:lang w:val="sv-SE"/>
    </w:rPr>
  </w:style>
  <w:style w:type="character" w:styleId="Heading8Char" w:customStyle="1">
    <w:name w:val="Heading 8 Char"/>
    <w:link w:val="Heading8"/>
    <w:qFormat/>
    <w:rsid w:val="00fb376e"/>
    <w:rPr>
      <w:rFonts w:ascii="Arial" w:hAnsi="Arial"/>
      <w:i/>
      <w:lang w:val="sv-SE"/>
    </w:rPr>
  </w:style>
  <w:style w:type="character" w:styleId="Heading9Char" w:customStyle="1">
    <w:name w:val="Heading 9 Char"/>
    <w:link w:val="Heading9"/>
    <w:qFormat/>
    <w:rsid w:val="00fb376e"/>
    <w:rPr>
      <w:rFonts w:ascii="Arial" w:hAnsi="Arial"/>
      <w:b/>
      <w:i/>
      <w:sz w:val="18"/>
      <w:lang w:val="sv-SE"/>
    </w:rPr>
  </w:style>
  <w:style w:type="character" w:styleId="Annotationreference">
    <w:name w:val="annotation reference"/>
    <w:semiHidden/>
    <w:unhideWhenUsed/>
    <w:qFormat/>
    <w:rsid w:val="00c36a55"/>
    <w:rPr>
      <w:sz w:val="16"/>
      <w:szCs w:val="16"/>
    </w:rPr>
  </w:style>
  <w:style w:type="character" w:styleId="CommentTextChar" w:customStyle="1">
    <w:name w:val="Comment Text Char"/>
    <w:link w:val="CommentText"/>
    <w:semiHidden/>
    <w:qFormat/>
    <w:rsid w:val="00c36a55"/>
    <w:rPr>
      <w:lang w:val="en-GB" w:eastAsia="en-GB"/>
    </w:rPr>
  </w:style>
  <w:style w:type="character" w:styleId="CommentSubjectChar" w:customStyle="1">
    <w:name w:val="Comment Subject Char"/>
    <w:link w:val="CommentSubject"/>
    <w:semiHidden/>
    <w:qFormat/>
    <w:rsid w:val="00c36a55"/>
    <w:rPr>
      <w:b/>
      <w:bCs/>
      <w:lang w:val="en-GB" w:eastAsia="en-GB"/>
    </w:rPr>
  </w:style>
  <w:style w:type="character" w:styleId="BodyTextChar" w:customStyle="1">
    <w:name w:val="Body Text Char"/>
    <w:link w:val="TextBody"/>
    <w:qFormat/>
    <w:rsid w:val="00ff71db"/>
    <w:rPr>
      <w:sz w:val="24"/>
    </w:rPr>
  </w:style>
  <w:style w:type="character" w:styleId="Heading1Char" w:customStyle="1">
    <w:name w:val="Heading 1 Char"/>
    <w:link w:val="Heading1"/>
    <w:qFormat/>
    <w:rsid w:val="00b7552f"/>
    <w:rPr>
      <w:b/>
      <w:lang w:val="fr-BE"/>
    </w:rPr>
  </w:style>
  <w:style w:type="character" w:styleId="Heading2Char" w:customStyle="1">
    <w:name w:val="Heading 2 Char"/>
    <w:link w:val="Heading2"/>
    <w:qFormat/>
    <w:rsid w:val="00b7552f"/>
    <w:rPr>
      <w:lang w:val="fr-BE"/>
    </w:rPr>
  </w:style>
  <w:style w:type="character" w:styleId="Heading3Char" w:customStyle="1">
    <w:name w:val="Heading 3 Char"/>
    <w:link w:val="Heading3"/>
    <w:qFormat/>
    <w:rsid w:val="00b7552f"/>
    <w:rPr>
      <w:u w:val="single"/>
    </w:rPr>
  </w:style>
  <w:style w:type="character" w:styleId="TitleChar" w:customStyle="1">
    <w:name w:val="Title Char"/>
    <w:link w:val="Title"/>
    <w:qFormat/>
    <w:rsid w:val="00b7552f"/>
    <w:rPr>
      <w:b/>
      <w:sz w:val="28"/>
      <w:lang w:val="fr-BE"/>
    </w:rPr>
  </w:style>
  <w:style w:type="character" w:styleId="SubtitleChar" w:customStyle="1">
    <w:name w:val="Subtitle Char"/>
    <w:link w:val="Subtitle"/>
    <w:qFormat/>
    <w:rsid w:val="00b7552f"/>
    <w:rPr>
      <w:b/>
      <w:sz w:val="28"/>
      <w:lang w:val="fr-BE"/>
    </w:rPr>
  </w:style>
  <w:style w:type="character" w:styleId="BodyTextIndentChar" w:customStyle="1">
    <w:name w:val="Body Text Indent Char"/>
    <w:link w:val="TextBodyIndent"/>
    <w:qFormat/>
    <w:rsid w:val="00b7552f"/>
    <w:rPr/>
  </w:style>
  <w:style w:type="character" w:styleId="BodyTextIndent2Char" w:customStyle="1">
    <w:name w:val="Body Text Indent 2 Char"/>
    <w:link w:val="BodyTextIndent2"/>
    <w:qFormat/>
    <w:rsid w:val="00b7552f"/>
    <w:rPr>
      <w:u w:val="single"/>
    </w:rPr>
  </w:style>
  <w:style w:type="character" w:styleId="BodyTextIndent3Char" w:customStyle="1">
    <w:name w:val="Body Text Indent 3 Char"/>
    <w:link w:val="BodyTextIndent3"/>
    <w:qFormat/>
    <w:rsid w:val="00b7552f"/>
    <w:rPr/>
  </w:style>
  <w:style w:type="character" w:styleId="HeaderChar" w:customStyle="1">
    <w:name w:val="Header Char"/>
    <w:link w:val="Header"/>
    <w:qFormat/>
    <w:rsid w:val="00b7552f"/>
    <w:rPr/>
  </w:style>
  <w:style w:type="character" w:styleId="FooterChar" w:customStyle="1">
    <w:name w:val="Footer Char"/>
    <w:link w:val="Footer"/>
    <w:qFormat/>
    <w:rsid w:val="00b7552f"/>
    <w:rPr/>
  </w:style>
  <w:style w:type="character" w:styleId="BodyText3Char" w:customStyle="1">
    <w:name w:val="Body Text 3 Char"/>
    <w:link w:val="BodyText3"/>
    <w:qFormat/>
    <w:rsid w:val="00b7552f"/>
    <w:rPr>
      <w:b/>
    </w:rPr>
  </w:style>
  <w:style w:type="character" w:styleId="FootnoteTextChar" w:customStyle="1">
    <w:name w:val="Footnote Text Char"/>
    <w:link w:val="FootnoteText"/>
    <w:semiHidden/>
    <w:qFormat/>
    <w:rsid w:val="00b7552f"/>
    <w:rPr/>
  </w:style>
  <w:style w:type="character" w:styleId="BalloonTextChar" w:customStyle="1">
    <w:name w:val="Balloon Text Char"/>
    <w:link w:val="BalloonText"/>
    <w:semiHidden/>
    <w:qFormat/>
    <w:rsid w:val="00b7552f"/>
    <w:rPr>
      <w:rFonts w:ascii="Tahoma" w:hAnsi="Tahoma" w:cs="Tahoma"/>
      <w:sz w:val="16"/>
      <w:szCs w:val="16"/>
    </w:rPr>
  </w:style>
  <w:style w:type="character" w:styleId="ListLabel1" w:customStyle="1">
    <w:name w:val="ListLabel 1"/>
    <w:qFormat/>
    <w:rPr>
      <w:b/>
    </w:rPr>
  </w:style>
  <w:style w:type="character" w:styleId="ListLabel2" w:customStyle="1">
    <w:name w:val="ListLabel 2"/>
    <w:qFormat/>
    <w:rPr>
      <w:b/>
    </w:rPr>
  </w:style>
  <w:style w:type="character" w:styleId="ListLabel3" w:customStyle="1">
    <w:name w:val="ListLabel 3"/>
    <w:qFormat/>
    <w:rPr>
      <w:rFonts w:cs="Courier New"/>
    </w:rPr>
  </w:style>
  <w:style w:type="character" w:styleId="FootnoteAnchor" w:customStyle="1">
    <w:name w:val="Footnote Anchor"/>
    <w:rPr>
      <w:vertAlign w:val="superscript"/>
    </w:rPr>
  </w:style>
  <w:style w:type="character" w:styleId="FootnoteCharacters" w:customStyle="1">
    <w:name w:val="Footnote Characters"/>
    <w:qFormat/>
    <w:rPr/>
  </w:style>
  <w:style w:type="character" w:styleId="EndnoteAnchor" w:customStyle="1">
    <w:name w:val="Endnote Anchor"/>
    <w:rPr>
      <w:vertAlign w:val="superscript"/>
    </w:rPr>
  </w:style>
  <w:style w:type="character" w:styleId="EndnoteCharacters" w:customStyle="1">
    <w:name w:val="Endnote Characters"/>
    <w:qFormat/>
    <w:rPr/>
  </w:style>
  <w:style w:type="character" w:styleId="ListLabel4" w:customStyle="1">
    <w:name w:val="ListLabel 4"/>
    <w:qFormat/>
    <w:rPr>
      <w:b/>
    </w:rPr>
  </w:style>
  <w:style w:type="character" w:styleId="ListLabel5" w:customStyle="1">
    <w:name w:val="ListLabel 5"/>
    <w:qFormat/>
    <w:rPr>
      <w:rFonts w:cs="Symbol"/>
    </w:rPr>
  </w:style>
  <w:style w:type="character" w:styleId="ListLabel6" w:customStyle="1">
    <w:name w:val="ListLabel 6"/>
    <w:qFormat/>
    <w:rPr>
      <w:rFonts w:cs="Courier New"/>
    </w:rPr>
  </w:style>
  <w:style w:type="character" w:styleId="ListLabel7" w:customStyle="1">
    <w:name w:val="ListLabel 7"/>
    <w:qFormat/>
    <w:rPr>
      <w:rFonts w:cs="Wingdings"/>
    </w:rPr>
  </w:style>
  <w:style w:type="character" w:styleId="ListLabel8">
    <w:name w:val="ListLabel 8"/>
    <w:qFormat/>
    <w:rPr>
      <w:b/>
    </w:rPr>
  </w:style>
  <w:style w:type="character" w:styleId="ListLabel9">
    <w:name w:val="ListLabel 9"/>
    <w:qFormat/>
    <w:rPr>
      <w:rFonts w:cs="Symbol"/>
    </w:rPr>
  </w:style>
  <w:style w:type="character" w:styleId="ListLabel10">
    <w:name w:val="ListLabel 10"/>
    <w:qFormat/>
    <w:rPr>
      <w:rFonts w:cs="Courier New"/>
    </w:rPr>
  </w:style>
  <w:style w:type="character" w:styleId="ListLabel11">
    <w:name w:val="ListLabel 11"/>
    <w:qFormat/>
    <w:rPr>
      <w:rFonts w:cs="Wingdings"/>
    </w:rPr>
  </w:style>
  <w:style w:type="paragraph" w:styleId="Heading" w:customStyle="1">
    <w:name w:val="Heading"/>
    <w:basedOn w:val="Normal"/>
    <w:next w:val="TextBody"/>
    <w:qFormat/>
    <w:pPr>
      <w:keepNext/>
      <w:spacing w:before="240" w:after="120"/>
    </w:pPr>
    <w:rPr>
      <w:rFonts w:ascii="Liberation Sans" w:hAnsi="Liberation Sans" w:eastAsia="Microsoft YaHei" w:cs="Mangal"/>
      <w:sz w:val="28"/>
      <w:szCs w:val="28"/>
    </w:rPr>
  </w:style>
  <w:style w:type="paragraph" w:styleId="TextBody" w:customStyle="1">
    <w:name w:val="Text Body"/>
    <w:basedOn w:val="Normal"/>
    <w:link w:val="BodyTextChar"/>
    <w:rsid w:val="00612a63"/>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customStyle="1">
    <w:name w:val="Index"/>
    <w:basedOn w:val="Normal"/>
    <w:qFormat/>
    <w:pPr>
      <w:suppressLineNumbers/>
    </w:pPr>
    <w:rPr>
      <w:rFonts w:cs="Mangal"/>
    </w:rPr>
  </w:style>
  <w:style w:type="paragraph" w:styleId="Caption1">
    <w:name w:val="caption"/>
    <w:basedOn w:val="Normal"/>
    <w:qFormat/>
    <w:pPr>
      <w:suppressLineNumbers/>
      <w:spacing w:before="120" w:after="120"/>
    </w:pPr>
    <w:rPr>
      <w:rFonts w:cs="Mangal"/>
      <w:i/>
      <w:iCs/>
    </w:rPr>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TextBodyIndent" w:customStyle="1">
    <w:name w:val="Text Body Indent"/>
    <w:basedOn w:val="Normal"/>
    <w:link w:val="BodyTextIndentChar"/>
    <w:rsid w:val="00612a63"/>
    <w:pPr>
      <w:tabs>
        <w:tab w:val="left" w:pos="567" w:leader="none"/>
      </w:tabs>
      <w:spacing w:before="0" w:after="120"/>
      <w:ind w:left="567" w:hanging="567"/>
      <w:jc w:val="both"/>
    </w:pPr>
    <w:rPr/>
  </w:style>
  <w:style w:type="paragraph" w:styleId="BodyTextIndent2">
    <w:name w:val="Body Text Indent 2"/>
    <w:basedOn w:val="Normal"/>
    <w:link w:val="BodyTextIndent2Char"/>
    <w:qFormat/>
    <w:rsid w:val="00612a63"/>
    <w:pPr>
      <w:tabs>
        <w:tab w:val="left" w:pos="567" w:leader="none"/>
        <w:tab w:val="left" w:pos="2160" w:leader="none"/>
      </w:tabs>
      <w:spacing w:before="0" w:after="240"/>
      <w:ind w:left="567" w:hanging="567"/>
      <w:jc w:val="both"/>
    </w:pPr>
    <w:rPr>
      <w:u w:val="single"/>
    </w:rPr>
  </w:style>
  <w:style w:type="paragraph" w:styleId="BodyTextIndent3">
    <w:name w:val="Body Text Indent 3"/>
    <w:basedOn w:val="Normal"/>
    <w:link w:val="BodyTextIndent3Char"/>
    <w:qFormat/>
    <w:rsid w:val="00612a63"/>
    <w:pPr>
      <w:tabs>
        <w:tab w:val="left" w:pos="1276" w:leader="none"/>
      </w:tabs>
      <w:spacing w:before="0" w:after="120"/>
      <w:ind w:left="1276" w:hanging="425"/>
      <w:jc w:val="both"/>
    </w:pPr>
    <w:rPr/>
  </w:style>
  <w:style w:type="paragraph" w:styleId="BodyText2">
    <w:name w:val="Body Text 2"/>
    <w:basedOn w:val="Normal"/>
    <w:link w:val="BodyText2Char"/>
    <w:qFormat/>
    <w:rsid w:val="00612a63"/>
    <w:pPr>
      <w:tabs>
        <w:tab w:val="left" w:pos="567" w:leader="none"/>
      </w:tabs>
      <w:jc w:val="both"/>
    </w:pPr>
    <w:rPr>
      <w:szCs w:val="20"/>
    </w:rPr>
  </w:style>
  <w:style w:type="paragraph" w:styleId="Text3" w:customStyle="1">
    <w:name w:val="Text 3"/>
    <w:basedOn w:val="Normal"/>
    <w:qFormat/>
    <w:rsid w:val="00612a63"/>
    <w:pPr>
      <w:tabs>
        <w:tab w:val="left" w:pos="2302" w:leader="none"/>
      </w:tabs>
      <w:spacing w:before="0" w:after="240"/>
      <w:ind w:left="1202" w:hanging="0"/>
      <w:jc w:val="both"/>
    </w:pPr>
    <w:rPr/>
  </w:style>
  <w:style w:type="paragraph" w:styleId="Header">
    <w:name w:val="Header"/>
    <w:basedOn w:val="Normal"/>
    <w:link w:val="HeaderChar"/>
    <w:rsid w:val="00612a63"/>
    <w:pPr>
      <w:tabs>
        <w:tab w:val="center" w:pos="4320" w:leader="none"/>
        <w:tab w:val="right" w:pos="8640" w:leader="none"/>
      </w:tabs>
    </w:pPr>
    <w:rPr/>
  </w:style>
  <w:style w:type="paragraph" w:styleId="Footer">
    <w:name w:val="Footer"/>
    <w:basedOn w:val="Normal"/>
    <w:link w:val="FooterChar"/>
    <w:rsid w:val="00612a63"/>
    <w:pPr>
      <w:tabs>
        <w:tab w:val="center" w:pos="4320" w:leader="none"/>
        <w:tab w:val="right" w:pos="8640" w:leader="none"/>
      </w:tabs>
    </w:pPr>
    <w:rPr/>
  </w:style>
  <w:style w:type="paragraph" w:styleId="BodyText3">
    <w:name w:val="Body Text 3"/>
    <w:basedOn w:val="Normal"/>
    <w:link w:val="BodyText3Char"/>
    <w:qFormat/>
    <w:rsid w:val="00612a63"/>
    <w:pPr>
      <w:tabs>
        <w:tab w:val="left" w:pos="0" w:leader="none"/>
        <w:tab w:val="left" w:pos="567" w:leader="none"/>
        <w:tab w:val="left" w:pos="1133" w:leader="none"/>
        <w:tab w:val="left" w:pos="1700"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uppressAutoHyphens w:val="true"/>
      <w:spacing w:lineRule="exact" w:line="240"/>
      <w:jc w:val="both"/>
    </w:pPr>
    <w:rPr>
      <w:b/>
    </w:rPr>
  </w:style>
  <w:style w:type="paragraph" w:styleId="Blockquote" w:customStyle="1">
    <w:name w:val="Blockquote"/>
    <w:basedOn w:val="Normal"/>
    <w:qFormat/>
    <w:rsid w:val="00612a63"/>
    <w:pPr>
      <w:widowControl w:val="false"/>
      <w:spacing w:before="100" w:after="100"/>
      <w:ind w:left="360" w:right="360" w:hanging="0"/>
    </w:pPr>
    <w:rPr>
      <w:lang w:eastAsia="en-US"/>
    </w:rPr>
  </w:style>
  <w:style w:type="paragraph" w:styleId="CharCharCharCharCharCharCharCharCharCharCharCharCharCharCharCharCharCharCharCharCharCharCharCharCharCharChar" w:customStyle="1">
    <w:name w:val="Char Char Char Char Char Char Char Char Char Char Char Char Char Char Char Char Char Char Char Char Char Char Char Char Char Char Char"/>
    <w:basedOn w:val="Normal"/>
    <w:next w:val="Normal"/>
    <w:qFormat/>
    <w:rsid w:val="00c53d8c"/>
    <w:pPr>
      <w:spacing w:lineRule="exact" w:line="240" w:before="0" w:after="160"/>
    </w:pPr>
    <w:rPr>
      <w:rFonts w:ascii="Tahoma" w:hAnsi="Tahoma"/>
      <w:lang w:eastAsia="en-US"/>
    </w:rPr>
  </w:style>
  <w:style w:type="paragraph" w:styleId="Char2" w:customStyle="1">
    <w:name w:val="Char2"/>
    <w:basedOn w:val="Normal"/>
    <w:qFormat/>
    <w:rsid w:val="0016755b"/>
    <w:pPr>
      <w:spacing w:lineRule="exact" w:line="240" w:before="0" w:after="160"/>
    </w:pPr>
    <w:rPr>
      <w:rFonts w:ascii="Tahoma" w:hAnsi="Tahoma"/>
      <w:lang w:eastAsia="en-US"/>
    </w:rPr>
  </w:style>
  <w:style w:type="paragraph" w:styleId="Footnotetext">
    <w:name w:val="footnote text"/>
    <w:basedOn w:val="Normal"/>
    <w:link w:val="FootnoteTextChar"/>
    <w:semiHidden/>
    <w:qFormat/>
    <w:rsid w:val="00cb5ff3"/>
    <w:pPr/>
    <w:rPr/>
  </w:style>
  <w:style w:type="paragraph" w:styleId="BalloonText">
    <w:name w:val="Balloon Text"/>
    <w:basedOn w:val="Normal"/>
    <w:link w:val="BalloonTextChar"/>
    <w:semiHidden/>
    <w:qFormat/>
    <w:rsid w:val="005d284c"/>
    <w:pPr/>
    <w:rPr>
      <w:rFonts w:ascii="Tahoma" w:hAnsi="Tahoma" w:cs="Tahoma"/>
      <w:sz w:val="16"/>
      <w:szCs w:val="16"/>
    </w:rPr>
  </w:style>
  <w:style w:type="paragraph" w:styleId="Text2" w:customStyle="1">
    <w:name w:val="Text 2"/>
    <w:basedOn w:val="Normal"/>
    <w:qFormat/>
    <w:rsid w:val="00cb5613"/>
    <w:pPr>
      <w:tabs>
        <w:tab w:val="left" w:pos="2161" w:leader="none"/>
      </w:tabs>
      <w:spacing w:before="0" w:after="240"/>
      <w:ind w:left="1202" w:hanging="0"/>
      <w:jc w:val="both"/>
    </w:pPr>
    <w:rPr>
      <w:lang w:eastAsia="en-US"/>
    </w:rPr>
  </w:style>
  <w:style w:type="paragraph" w:styleId="Style11ptJustifiedAfter12pt" w:customStyle="1">
    <w:name w:val="Style 11 pt Justified After:  12 pt"/>
    <w:basedOn w:val="Normal"/>
    <w:link w:val="Style11ptJustifiedAfter12ptChar"/>
    <w:qFormat/>
    <w:rsid w:val="00f11e9b"/>
    <w:pPr>
      <w:spacing w:before="0" w:after="120"/>
      <w:jc w:val="both"/>
    </w:pPr>
    <w:rPr>
      <w:sz w:val="22"/>
      <w:szCs w:val="20"/>
      <w:lang w:val="en-GB"/>
    </w:rPr>
  </w:style>
  <w:style w:type="paragraph" w:styleId="StyleStyleLeftBoxSinglesolidlineAuto05ptLinewidthCh2" w:customStyle="1">
    <w:name w:val="Style Style Left Box: (Single solid line Auto  05 pt Line width) Ch...2"/>
    <w:basedOn w:val="Normal"/>
    <w:link w:val="StyleStyleLeftBoxSinglesolidlineAuto05ptLinewidthCh2Char"/>
    <w:qFormat/>
    <w:rsid w:val="00f11e9b"/>
    <w:pPr>
      <w:pBdr>
        <w:top w:val="single" w:sz="4" w:space="1" w:color="00000A"/>
        <w:left w:val="single" w:sz="4" w:space="4" w:color="00000A"/>
        <w:bottom w:val="single" w:sz="4" w:space="1" w:color="00000A"/>
        <w:right w:val="single" w:sz="4" w:space="4" w:color="00000A"/>
      </w:pBdr>
    </w:pPr>
    <w:rPr>
      <w:sz w:val="22"/>
      <w:szCs w:val="22"/>
      <w:lang w:val="en-GB"/>
    </w:rPr>
  </w:style>
  <w:style w:type="paragraph" w:styleId="Bulletsub" w:customStyle="1">
    <w:name w:val="bullet_sub"/>
    <w:basedOn w:val="Normal"/>
    <w:qFormat/>
    <w:rsid w:val="008e0329"/>
    <w:pPr>
      <w:tabs>
        <w:tab w:val="left" w:pos="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240" w:after="120"/>
      <w:ind w:left="2912" w:hanging="360"/>
      <w:jc w:val="both"/>
    </w:pPr>
    <w:rPr>
      <w:rFonts w:ascii="Arial" w:hAnsi="Arial"/>
      <w:sz w:val="22"/>
      <w:lang w:eastAsia="en-US"/>
    </w:rPr>
  </w:style>
  <w:style w:type="paragraph" w:styleId="ListParagraph">
    <w:name w:val="List Paragraph"/>
    <w:basedOn w:val="Normal"/>
    <w:qFormat/>
    <w:rsid w:val="0009615d"/>
    <w:pPr>
      <w:ind w:left="1304" w:hanging="0"/>
    </w:pPr>
    <w:rPr/>
  </w:style>
  <w:style w:type="paragraph" w:styleId="Bullet3" w:customStyle="1">
    <w:name w:val="bullet-3"/>
    <w:basedOn w:val="Normal"/>
    <w:qFormat/>
    <w:rsid w:val="00166fa9"/>
    <w:pPr>
      <w:widowControl w:val="false"/>
      <w:spacing w:lineRule="exact" w:line="240" w:before="240" w:after="120"/>
      <w:ind w:left="2212" w:hanging="284"/>
      <w:jc w:val="both"/>
    </w:pPr>
    <w:rPr>
      <w:rFonts w:ascii="Arial" w:hAnsi="Arial"/>
      <w:sz w:val="22"/>
      <w:lang w:val="cs-CZ" w:eastAsia="en-US"/>
    </w:rPr>
  </w:style>
  <w:style w:type="paragraph" w:styleId="StyleHeading1TimesNewRoman14ptItalic" w:customStyle="1">
    <w:name w:val="Style Heading 1 + Times New Roman 14 pt Italic"/>
    <w:basedOn w:val="Heading1"/>
    <w:autoRedefine/>
    <w:qFormat/>
    <w:rsid w:val="003e65cc"/>
    <w:pPr>
      <w:spacing w:before="120" w:after="120"/>
      <w:ind w:left="993" w:hanging="426"/>
      <w:jc w:val="both"/>
    </w:pPr>
    <w:rPr>
      <w:rFonts w:ascii="Roboto" w:hAnsi="Roboto"/>
      <w:b w:val="false"/>
      <w:bCs/>
      <w:iCs/>
      <w:sz w:val="20"/>
      <w:lang w:eastAsia="en-US"/>
    </w:rPr>
  </w:style>
  <w:style w:type="paragraph" w:styleId="Annotationtext">
    <w:name w:val="annotation text"/>
    <w:basedOn w:val="Normal"/>
    <w:link w:val="CommentTextChar"/>
    <w:semiHidden/>
    <w:unhideWhenUsed/>
    <w:qFormat/>
    <w:rsid w:val="00c36a55"/>
    <w:pPr/>
    <w:rPr>
      <w:sz w:val="20"/>
      <w:szCs w:val="20"/>
      <w:lang w:val="en-GB"/>
    </w:rPr>
  </w:style>
  <w:style w:type="paragraph" w:styleId="Annotationsubject">
    <w:name w:val="annotation subject"/>
    <w:basedOn w:val="Annotationtext"/>
    <w:link w:val="CommentSubjectChar"/>
    <w:semiHidden/>
    <w:unhideWhenUsed/>
    <w:qFormat/>
    <w:rsid w:val="00c36a55"/>
    <w:pPr/>
    <w:rPr>
      <w:b/>
      <w:bCs/>
    </w:rPr>
  </w:style>
  <w:style w:type="paragraph" w:styleId="Revision">
    <w:name w:val="Revision"/>
    <w:uiPriority w:val="99"/>
    <w:semiHidden/>
    <w:qFormat/>
    <w:rsid w:val="00ed3629"/>
    <w:pPr>
      <w:widowControl/>
      <w:bidi w:val="0"/>
      <w:jc w:val="left"/>
    </w:pPr>
    <w:rPr>
      <w:rFonts w:ascii="Times New Roman" w:hAnsi="Times New Roman" w:eastAsia="Times New Roman" w:cs="Times New Roman"/>
      <w:color w:val="auto"/>
      <w:sz w:val="24"/>
      <w:szCs w:val="24"/>
      <w:lang w:eastAsia="en-GB" w:val="en-US" w:bidi="ar-SA"/>
    </w:rPr>
  </w:style>
  <w:style w:type="paragraph" w:styleId="NormalWeb">
    <w:name w:val="Normal (Web)"/>
    <w:basedOn w:val="Normal"/>
    <w:semiHidden/>
    <w:unhideWhenUsed/>
    <w:qFormat/>
    <w:rsid w:val="00890936"/>
    <w:pPr>
      <w:spacing w:beforeAutospacing="1" w:afterAutospacing="1"/>
    </w:pPr>
    <w:rPr>
      <w:rFonts w:ascii="Arial Unicode MS" w:hAnsi="Arial Unicode MS" w:eastAsia="Arial Unicode MS" w:cs="Arial Unicode MS"/>
      <w:lang w:val="sr-Latn-CS" w:eastAsia="en-US"/>
    </w:rPr>
  </w:style>
  <w:style w:type="paragraph" w:styleId="SectionVHeader" w:customStyle="1">
    <w:name w:val="Section V. Header"/>
    <w:basedOn w:val="Normal"/>
    <w:qFormat/>
    <w:rsid w:val="00890936"/>
    <w:pPr>
      <w:jc w:val="center"/>
    </w:pPr>
    <w:rPr>
      <w:b/>
      <w:bCs/>
      <w:sz w:val="36"/>
      <w:szCs w:val="36"/>
      <w:lang w:val="sr-Latn-CS" w:eastAsia="en-US"/>
    </w:rPr>
  </w:style>
  <w:style w:type="paragraph" w:styleId="NoSpacing">
    <w:name w:val="No Spacing"/>
    <w:uiPriority w:val="1"/>
    <w:qFormat/>
    <w:rsid w:val="00084350"/>
    <w:pPr>
      <w:widowControl/>
      <w:bidi w:val="0"/>
      <w:jc w:val="left"/>
    </w:pPr>
    <w:rPr>
      <w:rFonts w:ascii="Times New Roman" w:hAnsi="Times New Roman" w:eastAsia="Times New Roman" w:cs="Times New Roman"/>
      <w:color w:val="auto"/>
      <w:sz w:val="24"/>
      <w:szCs w:val="24"/>
      <w:lang w:eastAsia="en-GB" w:val="en-US" w:bidi="ar-SA"/>
    </w:rPr>
  </w:style>
  <w:style w:type="paragraph" w:styleId="Footnote" w:customStyle="1">
    <w:name w:val="Footnote"/>
    <w:basedOn w:val="Normal"/>
    <w:pPr/>
    <w:rPr/>
  </w:style>
  <w:style w:type="paragraph" w:styleId="FrameContents" w:customStyle="1">
    <w:name w:val="Frame Contents"/>
    <w:basedOn w:val="Normal"/>
    <w:qFormat/>
    <w:pPr/>
    <w:rPr/>
  </w:style>
  <w:style w:type="numbering" w:styleId="NoList" w:default="1">
    <w:name w:val="No List"/>
    <w:uiPriority w:val="99"/>
    <w:semiHidden/>
    <w:unhideWhenUsed/>
  </w:style>
  <w:style w:type="numbering" w:styleId="Style11" w:customStyle="1">
    <w:name w:val="Style1"/>
    <w:uiPriority w:val="99"/>
    <w:rsid w:val="005169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ostojic-ilic@beocin.rs" TargetMode="External"/><Relationship Id="rId3" Type="http://schemas.openxmlformats.org/officeDocument/2006/relationships/hyperlink" Target="mailto:teodora.lazic@beocin.rs" TargetMode="External"/><Relationship Id="rId4" Type="http://schemas.openxmlformats.org/officeDocument/2006/relationships/hyperlink" Target="http://portal.ujn.gov.rs/" TargetMode="External"/><Relationship Id="rId5" Type="http://schemas.openxmlformats.org/officeDocument/2006/relationships/hyperlink" Target="http://portal.ujn.gov.rs/" TargetMode="External"/><Relationship Id="rId6" Type="http://schemas.openxmlformats.org/officeDocument/2006/relationships/hyperlink" Target="http://portal.ujn.gov.rs/"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notes" Target="footnotes.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Relationship Id="rId15" Type="http://schemas.openxmlformats.org/officeDocument/2006/relationships/customXml" Target="../customXml/item2.xml"/>
</Relationships>
</file>

<file path=word/_rels/footnotes.xml.rels><?xml version="1.0" encoding="UTF-8"?>
<Relationships xmlns="http://schemas.openxmlformats.org/package/2006/relationships"><Relationship Id="rId1" Type="http://schemas.openxmlformats.org/officeDocument/2006/relationships/hyperlink" Target="http://www.iccwbo.org/incoterms/id3040/index.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60E9A-76AF-41F6-A259-6C53135AD191}">
  <ds:schemaRefs>
    <ds:schemaRef ds:uri="http://schemas.openxmlformats.org/officeDocument/2006/bibliography"/>
  </ds:schemaRefs>
</ds:datastoreItem>
</file>

<file path=customXml/itemProps2.xml><?xml version="1.0" encoding="utf-8"?>
<ds:datastoreItem xmlns:ds="http://schemas.openxmlformats.org/officeDocument/2006/customXml" ds:itemID="{FF3EB6F5-B659-4FD1-B407-37CCC3D69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Application>LibreOffice/5.0.4.2$Windows_X86_64 LibreOffice_project/2b9802c1994aa0b7dc6079e128979269cf95bc78</Application>
  <Paragraphs>225</Paragraphs>
  <Company>European Commission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2016-09-23T05:23:00Z</dcterms:created>
  <dc:creator>Roslyn Bottoni</dc:creator>
  <dc:language>en-US</dc:language>
  <cp:lastPrinted>2014-12-11T13:59:00Z</cp:lastPrinted>
  <dcterms:modified xsi:type="dcterms:W3CDTF">2016-11-14T11:28:41Z</dcterms:modified>
  <cp:revision>14</cp:revision>
  <dc:title>INSTRUCTIONS TO TENDERERS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European Commission</vt:lpwstr>
  </property>
  <property fmtid="{D5CDD505-2E9C-101B-9397-08002B2CF9AE}" pid="4" name="DocSecurity">
    <vt:i4>0</vt:i4>
  </property>
  <property fmtid="{D5CDD505-2E9C-101B-9397-08002B2CF9AE}" pid="5" name="Editor">
    <vt:lpwstr>kilbyrn</vt:lpwstr>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